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3C69D1">
      <w:pPr>
        <w:widowControl w:val="0"/>
        <w:ind w:right="-7" w:firstLine="567"/>
        <w:jc w:val="right"/>
        <w:rPr>
          <w:rFonts w:ascii="GHEA Grapalat" w:hAnsi="GHEA Grapalat" w:cs="Sylfaen"/>
          <w:i/>
          <w:u w:val="single"/>
        </w:rPr>
      </w:pPr>
    </w:p>
    <w:p w14:paraId="31A0F3C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7777777" w:rsidR="00642EFE" w:rsidRPr="00BA7128"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p>
    <w:p w14:paraId="75BB2BD3" w14:textId="08AC2BA9" w:rsidR="0091042F" w:rsidRPr="005042F1" w:rsidRDefault="00642EFE" w:rsidP="003C69D1">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5042F1">
        <w:rPr>
          <w:rFonts w:ascii="GHEA Grapalat" w:hAnsi="GHEA Grapalat"/>
          <w:i w:val="0"/>
          <w:color w:val="FF0000"/>
          <w:sz w:val="24"/>
          <w:szCs w:val="24"/>
          <w:lang w:val="hy-AM"/>
        </w:rPr>
        <w:t>11</w:t>
      </w:r>
      <w:r w:rsidRPr="00601797">
        <w:rPr>
          <w:rFonts w:ascii="GHEA Grapalat" w:hAnsi="GHEA Grapalat"/>
          <w:i w:val="0"/>
          <w:color w:val="FF0000"/>
          <w:sz w:val="24"/>
          <w:szCs w:val="24"/>
        </w:rPr>
        <w:t>" "</w:t>
      </w:r>
      <w:r w:rsidR="005D00D5">
        <w:rPr>
          <w:rFonts w:ascii="GHEA Grapalat" w:hAnsi="GHEA Grapalat"/>
          <w:i w:val="0"/>
          <w:color w:val="FF0000"/>
          <w:sz w:val="24"/>
          <w:szCs w:val="24"/>
          <w:lang w:val="hy-AM"/>
        </w:rPr>
        <w:t>1</w:t>
      </w:r>
      <w:r w:rsidR="005042F1">
        <w:rPr>
          <w:rFonts w:ascii="GHEA Grapalat" w:hAnsi="GHEA Grapalat"/>
          <w:i w:val="0"/>
          <w:color w:val="FF0000"/>
          <w:sz w:val="24"/>
          <w:szCs w:val="24"/>
          <w:lang w:val="hy-AM"/>
        </w:rPr>
        <w:t>2</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0DB49CEF" w14:textId="707A6C0F" w:rsidR="00E5471A" w:rsidRPr="00E5471A" w:rsidRDefault="00E5471A" w:rsidP="003C69D1">
      <w:pPr>
        <w:pStyle w:val="BodyTextIndent"/>
        <w:widowControl w:val="0"/>
        <w:spacing w:line="240" w:lineRule="auto"/>
        <w:ind w:firstLine="0"/>
        <w:jc w:val="center"/>
        <w:rPr>
          <w:rFonts w:ascii="GHEA Grapalat" w:hAnsi="GHEA Grapalat"/>
          <w:i w:val="0"/>
          <w:color w:val="FF0000"/>
          <w:sz w:val="24"/>
          <w:szCs w:val="24"/>
        </w:rPr>
      </w:pPr>
      <w:r w:rsidRPr="00E5471A">
        <w:rPr>
          <w:rFonts w:ascii="GHEA Grapalat" w:hAnsi="GHEA Grapalat"/>
          <w:i w:val="0"/>
          <w:color w:val="FF0000"/>
          <w:sz w:val="24"/>
          <w:szCs w:val="24"/>
        </w:rPr>
        <w:t>Процедура закупки организована на основе пункта 2 части 6 статьи 15 Закона</w:t>
      </w:r>
    </w:p>
    <w:p w14:paraId="76610345" w14:textId="77777777" w:rsidR="00134B60" w:rsidRDefault="00134B60" w:rsidP="003C69D1">
      <w:pPr>
        <w:pStyle w:val="BodyTextIndent"/>
        <w:widowControl w:val="0"/>
        <w:spacing w:line="240" w:lineRule="auto"/>
        <w:ind w:firstLine="0"/>
        <w:jc w:val="center"/>
        <w:rPr>
          <w:rFonts w:ascii="GHEA Grapalat" w:hAnsi="GHEA Grapalat"/>
          <w:i w:val="0"/>
          <w:sz w:val="24"/>
          <w:szCs w:val="24"/>
        </w:rPr>
      </w:pPr>
    </w:p>
    <w:p w14:paraId="288D3E75" w14:textId="18AE6B8F" w:rsidR="0091042F" w:rsidRPr="009044F1" w:rsidRDefault="0006703E" w:rsidP="003C69D1">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409E9">
        <w:rPr>
          <w:rFonts w:ascii="GHEA Grapalat" w:hAnsi="GHEA Grapalat"/>
          <w:i w:val="0"/>
          <w:sz w:val="24"/>
          <w:szCs w:val="24"/>
        </w:rPr>
        <w:t>BMAShDzB-</w:t>
      </w:r>
      <w:r w:rsidR="005042F1">
        <w:rPr>
          <w:rFonts w:ascii="GHEA Grapalat" w:hAnsi="GHEA Grapalat"/>
          <w:i w:val="0"/>
          <w:sz w:val="24"/>
          <w:szCs w:val="24"/>
        </w:rPr>
        <w:t>25/9</w:t>
      </w:r>
    </w:p>
    <w:p w14:paraId="4DA1CB45" w14:textId="77777777" w:rsidR="0091042F" w:rsidRPr="009044F1" w:rsidRDefault="0091042F" w:rsidP="003C69D1">
      <w:pPr>
        <w:pStyle w:val="BodyTextIndent"/>
        <w:widowControl w:val="0"/>
        <w:spacing w:line="240" w:lineRule="auto"/>
        <w:rPr>
          <w:rFonts w:ascii="GHEA Grapalat" w:hAnsi="GHEA Grapalat"/>
          <w:i w:val="0"/>
          <w:sz w:val="24"/>
          <w:szCs w:val="24"/>
        </w:rPr>
      </w:pPr>
    </w:p>
    <w:p w14:paraId="78B9F6A4" w14:textId="51E0C182" w:rsidR="00642EFE" w:rsidRPr="009044F1" w:rsidRDefault="00601797" w:rsidP="003C69D1">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409E9">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58C1AC92" w:rsidR="00341A74" w:rsidRPr="003A1EBB" w:rsidRDefault="00A20B69" w:rsidP="003E05E4">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3E05E4">
        <w:rPr>
          <w:rFonts w:ascii="Calibri" w:hAnsi="Calibri" w:cs="Calibri"/>
          <w:i w:val="0"/>
          <w:sz w:val="24"/>
          <w:szCs w:val="24"/>
        </w:rPr>
        <w:t> </w:t>
      </w:r>
      <w:r w:rsidRPr="003E05E4">
        <w:rPr>
          <w:rFonts w:ascii="GHEA Grapalat" w:hAnsi="GHEA Grapalat"/>
          <w:i w:val="0"/>
          <w:sz w:val="24"/>
          <w:szCs w:val="24"/>
        </w:rPr>
        <w:t>установленном</w:t>
      </w:r>
      <w:r w:rsidR="00782D60" w:rsidRPr="003E05E4">
        <w:rPr>
          <w:rFonts w:ascii="Calibri" w:hAnsi="Calibri" w:cs="Calibri"/>
          <w:i w:val="0"/>
          <w:sz w:val="24"/>
          <w:szCs w:val="24"/>
        </w:rPr>
        <w:t> </w:t>
      </w:r>
      <w:r w:rsidRPr="003E05E4">
        <w:rPr>
          <w:rFonts w:ascii="GHEA Grapalat" w:hAnsi="GHEA Grapalat"/>
          <w:i w:val="0"/>
          <w:sz w:val="24"/>
          <w:szCs w:val="24"/>
        </w:rPr>
        <w:t xml:space="preserve">порядке будет предложено заключить договор на </w:t>
      </w:r>
      <w:r w:rsidRPr="00134B60">
        <w:rPr>
          <w:rFonts w:ascii="GHEA Grapalat" w:hAnsi="GHEA Grapalat"/>
          <w:iCs/>
          <w:sz w:val="24"/>
          <w:szCs w:val="24"/>
        </w:rPr>
        <w:t xml:space="preserve">поставку </w:t>
      </w:r>
      <w:r w:rsidR="002B767E" w:rsidRPr="00134B60">
        <w:rPr>
          <w:rFonts w:ascii="GHEA Grapalat" w:hAnsi="GHEA Grapalat"/>
          <w:iCs/>
          <w:sz w:val="24"/>
          <w:szCs w:val="24"/>
        </w:rPr>
        <w:t>р</w:t>
      </w:r>
      <w:r w:rsidR="002B767E" w:rsidRPr="00134B60">
        <w:rPr>
          <w:rFonts w:ascii="GHEA Grapalat" w:hAnsi="GHEA Grapalat"/>
          <w:bCs/>
          <w:iCs/>
          <w:sz w:val="24"/>
          <w:szCs w:val="24"/>
        </w:rPr>
        <w:t>абот</w:t>
      </w:r>
      <w:r w:rsidR="002B767E" w:rsidRPr="0003104E">
        <w:rPr>
          <w:rFonts w:ascii="GHEA Grapalat" w:hAnsi="GHEA Grapalat"/>
          <w:bCs/>
          <w:sz w:val="24"/>
          <w:szCs w:val="24"/>
        </w:rPr>
        <w:t xml:space="preserve"> по асфальтированию дворовых территорий и </w:t>
      </w:r>
      <w:r w:rsidR="006426FF" w:rsidRPr="006426FF">
        <w:rPr>
          <w:rFonts w:ascii="GHEA Grapalat" w:hAnsi="GHEA Grapalat"/>
          <w:iCs/>
          <w:sz w:val="24"/>
          <w:szCs w:val="24"/>
        </w:rPr>
        <w:t>междворовых</w:t>
      </w:r>
      <w:r w:rsidR="002B767E" w:rsidRPr="0003104E">
        <w:rPr>
          <w:rFonts w:ascii="GHEA Grapalat" w:hAnsi="GHEA Grapalat"/>
          <w:bCs/>
          <w:sz w:val="24"/>
          <w:szCs w:val="24"/>
        </w:rPr>
        <w:t xml:space="preserve"> дорог на территории административного района Малатия-Себастия</w:t>
      </w:r>
      <w:r w:rsidR="002B767E">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3C69D1">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3C69D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3C69D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08A90478" w:rsidR="005939DE" w:rsidRPr="00C07F24" w:rsidRDefault="00677658"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 xml:space="preserve">необходимо подать в электронной форме, </w:t>
      </w:r>
      <w:r w:rsidRPr="009044F1">
        <w:rPr>
          <w:rFonts w:ascii="GHEA Grapalat" w:hAnsi="GHEA Grapalat"/>
          <w:i w:val="0"/>
          <w:sz w:val="24"/>
          <w:szCs w:val="24"/>
        </w:rPr>
        <w:lastRenderedPageBreak/>
        <w:t>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A80C0B">
        <w:rPr>
          <w:rFonts w:ascii="GHEA Grapalat" w:hAnsi="GHEA Grapalat"/>
          <w:b/>
          <w:i w:val="0"/>
          <w:iCs/>
        </w:rPr>
        <w:t>13</w:t>
      </w:r>
      <w:r w:rsidR="00B23576">
        <w:rPr>
          <w:rFonts w:ascii="GHEA Grapalat" w:hAnsi="GHEA Grapalat"/>
          <w:b/>
          <w:i w:val="0"/>
          <w:iCs/>
          <w:lang w:val="hy-AM"/>
        </w:rPr>
        <w:t>.</w:t>
      </w:r>
      <w:r w:rsidR="00A80C0B">
        <w:rPr>
          <w:rFonts w:ascii="GHEA Grapalat" w:hAnsi="GHEA Grapalat"/>
          <w:b/>
          <w:i w:val="0"/>
          <w:iCs/>
        </w:rPr>
        <w:t>01</w:t>
      </w:r>
      <w:r w:rsidR="00B23576">
        <w:rPr>
          <w:rFonts w:ascii="GHEA Grapalat" w:hAnsi="GHEA Grapalat"/>
          <w:b/>
          <w:i w:val="0"/>
          <w:iCs/>
          <w:lang w:val="hy-AM"/>
        </w:rPr>
        <w:t>.202</w:t>
      </w:r>
      <w:r w:rsidR="00A80C0B">
        <w:rPr>
          <w:rFonts w:ascii="GHEA Grapalat" w:hAnsi="GHEA Grapalat"/>
          <w:b/>
          <w:i w:val="0"/>
          <w:iCs/>
        </w:rPr>
        <w:t>5г.</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23811CFA" w:rsidR="004E2FC6" w:rsidRPr="001B32D9" w:rsidRDefault="0060526C"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A80C0B">
        <w:rPr>
          <w:rFonts w:ascii="GHEA Grapalat" w:hAnsi="GHEA Grapalat"/>
          <w:b/>
          <w:i w:val="0"/>
          <w:iCs/>
        </w:rPr>
        <w:t>13</w:t>
      </w:r>
      <w:r w:rsidR="00A80C0B">
        <w:rPr>
          <w:rFonts w:ascii="GHEA Grapalat" w:hAnsi="GHEA Grapalat"/>
          <w:b/>
          <w:i w:val="0"/>
          <w:iCs/>
          <w:lang w:val="hy-AM"/>
        </w:rPr>
        <w:t>.</w:t>
      </w:r>
      <w:r w:rsidR="00A80C0B">
        <w:rPr>
          <w:rFonts w:ascii="GHEA Grapalat" w:hAnsi="GHEA Grapalat"/>
          <w:b/>
          <w:i w:val="0"/>
          <w:iCs/>
        </w:rPr>
        <w:t>01</w:t>
      </w:r>
      <w:r w:rsidR="00A80C0B">
        <w:rPr>
          <w:rFonts w:ascii="GHEA Grapalat" w:hAnsi="GHEA Grapalat"/>
          <w:b/>
          <w:i w:val="0"/>
          <w:iCs/>
          <w:lang w:val="hy-AM"/>
        </w:rPr>
        <w:t>.202</w:t>
      </w:r>
      <w:r w:rsidR="00A80C0B">
        <w:rPr>
          <w:rFonts w:ascii="GHEA Grapalat" w:hAnsi="GHEA Grapalat"/>
          <w:b/>
          <w:i w:val="0"/>
          <w:iCs/>
        </w:rPr>
        <w:t>5г.</w:t>
      </w:r>
      <w:r w:rsidR="00A80C0B" w:rsidRPr="009044F1">
        <w:rPr>
          <w:rFonts w:ascii="GHEA Grapalat" w:hAnsi="GHEA Grapalat"/>
          <w:i w:val="0"/>
          <w:sz w:val="24"/>
          <w:szCs w:val="24"/>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3C69D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0AED6B8F" w:rsidR="006E7AF9" w:rsidRDefault="006E7AF9" w:rsidP="003C69D1">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CA2E6D" w:rsidRPr="00CA2E6D">
        <w:rPr>
          <w:rFonts w:ascii="GHEA Grapalat" w:hAnsi="GHEA Grapalat"/>
          <w:i w:val="0"/>
          <w:sz w:val="24"/>
          <w:szCs w:val="24"/>
        </w:rPr>
        <w:t xml:space="preserve"> </w:t>
      </w:r>
      <w:r w:rsidR="00CA2E6D">
        <w:rPr>
          <w:rFonts w:ascii="GHEA Grapalat" w:hAnsi="GHEA Grapalat"/>
          <w:i w:val="0"/>
          <w:sz w:val="24"/>
          <w:szCs w:val="24"/>
        </w:rPr>
        <w:t>Г.</w:t>
      </w:r>
      <w:r w:rsidR="005003E1">
        <w:rPr>
          <w:rFonts w:ascii="GHEA Grapalat" w:hAnsi="GHEA Grapalat"/>
          <w:i w:val="0"/>
          <w:sz w:val="24"/>
          <w:szCs w:val="24"/>
        </w:rPr>
        <w:t xml:space="preserve"> </w:t>
      </w:r>
      <w:r w:rsidR="00CA2E6D">
        <w:rPr>
          <w:rFonts w:ascii="GHEA Grapalat" w:hAnsi="GHEA Grapalat"/>
          <w:i w:val="0"/>
          <w:sz w:val="24"/>
          <w:szCs w:val="24"/>
        </w:rPr>
        <w:t>Мурадяну.</w:t>
      </w:r>
      <w:r>
        <w:rPr>
          <w:rFonts w:ascii="GHEA Grapalat" w:hAnsi="GHEA Grapalat"/>
          <w:i w:val="0"/>
          <w:sz w:val="24"/>
          <w:szCs w:val="24"/>
        </w:rPr>
        <w:t xml:space="preserve"> </w:t>
      </w:r>
    </w:p>
    <w:p w14:paraId="0728230E" w14:textId="32111A89" w:rsidR="006E7AF9" w:rsidRDefault="006E7AF9" w:rsidP="003C69D1">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A5455C">
        <w:rPr>
          <w:rFonts w:ascii="GHEA Grapalat" w:hAnsi="GHEA Grapalat"/>
          <w:sz w:val="24"/>
          <w:szCs w:val="24"/>
        </w:rPr>
        <w:t>373</w:t>
      </w:r>
    </w:p>
    <w:p w14:paraId="29D580B7" w14:textId="4B453642"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A5455C">
        <w:rPr>
          <w:rFonts w:ascii="GHEA Grapalat" w:hAnsi="GHEA Grapalat"/>
          <w:i w:val="0"/>
          <w:sz w:val="24"/>
          <w:szCs w:val="24"/>
          <w:lang w:val="en-US"/>
        </w:rPr>
        <w:t>gor</w:t>
      </w:r>
      <w:proofErr w:type="spellEnd"/>
      <w:r w:rsidR="00A5455C" w:rsidRPr="00CA2E6D">
        <w:rPr>
          <w:rFonts w:ascii="GHEA Grapalat" w:hAnsi="GHEA Grapalat"/>
          <w:i w:val="0"/>
          <w:sz w:val="24"/>
          <w:szCs w:val="24"/>
        </w:rPr>
        <w:t>.</w:t>
      </w:r>
      <w:proofErr w:type="spellStart"/>
      <w:r w:rsidR="00A5455C">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3C69D1">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C4E70" w:rsidRDefault="00096865" w:rsidP="003C69D1">
      <w:pPr>
        <w:pStyle w:val="BodyText"/>
        <w:widowControl w:val="0"/>
        <w:spacing w:after="0"/>
        <w:ind w:firstLine="567"/>
        <w:jc w:val="right"/>
        <w:rPr>
          <w:rFonts w:ascii="GHEA Grapalat" w:hAnsi="GHEA Grapalat" w:cs="Sylfaen"/>
          <w:iCs/>
        </w:rPr>
      </w:pPr>
      <w:r w:rsidRPr="009C4E70">
        <w:rPr>
          <w:rFonts w:ascii="GHEA Grapalat" w:hAnsi="GHEA Grapalat"/>
          <w:iCs/>
        </w:rPr>
        <w:lastRenderedPageBreak/>
        <w:t>Утверждено</w:t>
      </w:r>
    </w:p>
    <w:p w14:paraId="06BCFCFD" w14:textId="22FF2351" w:rsidR="00096865" w:rsidRPr="009C4E70" w:rsidRDefault="005D7731" w:rsidP="003C69D1">
      <w:pPr>
        <w:pStyle w:val="BodyText"/>
        <w:widowControl w:val="0"/>
        <w:spacing w:after="0"/>
        <w:ind w:firstLine="567"/>
        <w:jc w:val="right"/>
        <w:rPr>
          <w:rFonts w:ascii="GHEA Grapalat" w:hAnsi="GHEA Grapalat"/>
          <w:iCs/>
        </w:rPr>
      </w:pPr>
      <w:r w:rsidRPr="009C4E70">
        <w:rPr>
          <w:rFonts w:ascii="GHEA Grapalat" w:hAnsi="GHEA Grapalat"/>
          <w:iCs/>
        </w:rPr>
        <w:t>Решением Оценочной комиссии открытого конкурса</w:t>
      </w:r>
      <w:r w:rsidR="001B32D9" w:rsidRPr="009C4E70">
        <w:rPr>
          <w:rFonts w:ascii="GHEA Grapalat" w:hAnsi="GHEA Grapalat" w:cs="Sylfaen"/>
          <w:iCs/>
        </w:rPr>
        <w:br/>
      </w:r>
      <w:r w:rsidR="00096865" w:rsidRPr="009C4E70">
        <w:rPr>
          <w:rFonts w:ascii="GHEA Grapalat" w:hAnsi="GHEA Grapalat"/>
          <w:iCs/>
        </w:rPr>
        <w:t xml:space="preserve">под кодом </w:t>
      </w:r>
      <w:r w:rsidR="00601797" w:rsidRPr="009C4E70">
        <w:rPr>
          <w:rFonts w:ascii="GHEA Grapalat" w:hAnsi="GHEA Grapalat"/>
          <w:iCs/>
        </w:rPr>
        <w:t>EQ-</w:t>
      </w:r>
      <w:r w:rsidR="004409E9" w:rsidRPr="009C4E70">
        <w:rPr>
          <w:rFonts w:ascii="GHEA Grapalat" w:hAnsi="GHEA Grapalat"/>
          <w:iCs/>
        </w:rPr>
        <w:t>BMAShDzB-</w:t>
      </w:r>
      <w:r w:rsidR="005042F1">
        <w:rPr>
          <w:rFonts w:ascii="GHEA Grapalat" w:hAnsi="GHEA Grapalat"/>
          <w:iCs/>
        </w:rPr>
        <w:t>25/9</w:t>
      </w:r>
      <w:r w:rsidR="001B32D9" w:rsidRPr="009C4E70">
        <w:rPr>
          <w:rFonts w:ascii="GHEA Grapalat" w:hAnsi="GHEA Grapalat" w:cs="Times Armenian"/>
          <w:iCs/>
        </w:rPr>
        <w:br/>
      </w:r>
      <w:r w:rsidR="00A46F92" w:rsidRPr="009C4E70">
        <w:rPr>
          <w:rFonts w:ascii="GHEA Grapalat" w:hAnsi="GHEA Grapalat"/>
          <w:iCs/>
        </w:rPr>
        <w:t xml:space="preserve">№ </w:t>
      </w:r>
      <w:r w:rsidR="006E7AF9" w:rsidRPr="009C4E70">
        <w:rPr>
          <w:rFonts w:ascii="GHEA Grapalat" w:hAnsi="GHEA Grapalat"/>
          <w:iCs/>
        </w:rPr>
        <w:t>3</w:t>
      </w:r>
      <w:r w:rsidR="00096865" w:rsidRPr="009C4E70">
        <w:rPr>
          <w:rFonts w:ascii="GHEA Grapalat" w:hAnsi="GHEA Grapalat"/>
          <w:iCs/>
        </w:rPr>
        <w:t xml:space="preserve"> от </w:t>
      </w:r>
      <w:r w:rsidR="00134B60">
        <w:rPr>
          <w:rFonts w:ascii="GHEA Grapalat" w:hAnsi="GHEA Grapalat"/>
          <w:iCs/>
        </w:rPr>
        <w:t>11</w:t>
      </w:r>
      <w:r w:rsidR="006E7AF9" w:rsidRPr="009C4E70">
        <w:rPr>
          <w:rFonts w:ascii="GHEA Grapalat" w:hAnsi="GHEA Grapalat"/>
          <w:iCs/>
          <w:color w:val="FF0000"/>
        </w:rPr>
        <w:t>.</w:t>
      </w:r>
      <w:r w:rsidR="002347BD">
        <w:rPr>
          <w:rFonts w:ascii="GHEA Grapalat" w:hAnsi="GHEA Grapalat"/>
          <w:iCs/>
          <w:color w:val="FF0000"/>
        </w:rPr>
        <w:t>1</w:t>
      </w:r>
      <w:r w:rsidR="00134B60">
        <w:rPr>
          <w:rFonts w:ascii="GHEA Grapalat" w:hAnsi="GHEA Grapalat"/>
          <w:iCs/>
          <w:color w:val="FF0000"/>
        </w:rPr>
        <w:t>2</w:t>
      </w:r>
      <w:r w:rsidR="00096865" w:rsidRPr="009C4E70">
        <w:rPr>
          <w:rFonts w:ascii="GHEA Grapalat" w:hAnsi="GHEA Grapalat"/>
          <w:iCs/>
          <w:color w:val="FF0000"/>
        </w:rPr>
        <w:t xml:space="preserve"> 20</w:t>
      </w:r>
      <w:r w:rsidR="006E7AF9" w:rsidRPr="009C4E70">
        <w:rPr>
          <w:rFonts w:ascii="GHEA Grapalat" w:hAnsi="GHEA Grapalat"/>
          <w:iCs/>
          <w:color w:val="FF0000"/>
        </w:rPr>
        <w:t>2</w:t>
      </w:r>
      <w:r w:rsidR="0018307F" w:rsidRPr="009C4E70">
        <w:rPr>
          <w:rFonts w:ascii="GHEA Grapalat" w:hAnsi="GHEA Grapalat"/>
          <w:iCs/>
          <w:color w:val="FF0000"/>
          <w:lang w:val="hy-AM"/>
        </w:rPr>
        <w:t>4</w:t>
      </w:r>
      <w:r w:rsidR="009F10E4" w:rsidRPr="009C4E70">
        <w:rPr>
          <w:rFonts w:ascii="GHEA Grapalat" w:hAnsi="GHEA Grapalat"/>
          <w:iCs/>
          <w:color w:val="FF0000"/>
        </w:rPr>
        <w:t xml:space="preserve"> </w:t>
      </w:r>
      <w:r w:rsidR="00096865" w:rsidRPr="009C4E70">
        <w:rPr>
          <w:rFonts w:ascii="GHEA Grapalat" w:hAnsi="GHEA Grapalat"/>
          <w:iCs/>
        </w:rPr>
        <w:t>г.</w:t>
      </w:r>
    </w:p>
    <w:p w14:paraId="1B422F9C" w14:textId="77777777" w:rsidR="00096865" w:rsidRPr="009044F1" w:rsidRDefault="00096865" w:rsidP="003C69D1">
      <w:pPr>
        <w:pStyle w:val="BodyText"/>
        <w:widowControl w:val="0"/>
        <w:spacing w:after="0"/>
        <w:ind w:right="-7" w:firstLine="567"/>
        <w:jc w:val="center"/>
        <w:rPr>
          <w:rFonts w:ascii="GHEA Grapalat" w:hAnsi="GHEA Grapalat"/>
        </w:rPr>
      </w:pPr>
    </w:p>
    <w:p w14:paraId="552921E7" w14:textId="77777777" w:rsidR="00096865" w:rsidRPr="003A1EBB" w:rsidRDefault="00096865" w:rsidP="003C69D1">
      <w:pPr>
        <w:pStyle w:val="BodyText"/>
        <w:widowControl w:val="0"/>
        <w:spacing w:after="0"/>
        <w:ind w:right="-7" w:firstLine="567"/>
        <w:jc w:val="center"/>
        <w:rPr>
          <w:rFonts w:ascii="GHEA Grapalat" w:hAnsi="GHEA Grapalat"/>
        </w:rPr>
      </w:pPr>
    </w:p>
    <w:p w14:paraId="26067788" w14:textId="77777777" w:rsidR="000763E5" w:rsidRPr="003A1EBB" w:rsidRDefault="000763E5" w:rsidP="003C69D1">
      <w:pPr>
        <w:pStyle w:val="BodyText"/>
        <w:widowControl w:val="0"/>
        <w:spacing w:after="0"/>
        <w:ind w:right="-7" w:firstLine="567"/>
        <w:jc w:val="center"/>
        <w:rPr>
          <w:rFonts w:ascii="GHEA Grapalat" w:hAnsi="GHEA Grapalat"/>
        </w:rPr>
      </w:pPr>
    </w:p>
    <w:p w14:paraId="4C04C126" w14:textId="64572A1A" w:rsidR="00096865" w:rsidRPr="003A1EBB" w:rsidRDefault="00033ED4" w:rsidP="003C69D1">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3C69D1">
      <w:pPr>
        <w:pStyle w:val="BodyText"/>
        <w:widowControl w:val="0"/>
        <w:spacing w:after="0"/>
        <w:ind w:right="-7" w:firstLine="567"/>
        <w:jc w:val="center"/>
        <w:rPr>
          <w:rFonts w:ascii="GHEA Grapalat" w:hAnsi="GHEA Grapalat"/>
        </w:rPr>
      </w:pPr>
    </w:p>
    <w:p w14:paraId="6312CFBB" w14:textId="77777777" w:rsidR="000763E5" w:rsidRPr="003A1EBB" w:rsidRDefault="000763E5" w:rsidP="003C69D1">
      <w:pPr>
        <w:pStyle w:val="BodyText"/>
        <w:widowControl w:val="0"/>
        <w:spacing w:after="0"/>
        <w:ind w:right="-7" w:firstLine="567"/>
        <w:jc w:val="center"/>
        <w:rPr>
          <w:rFonts w:ascii="GHEA Grapalat" w:hAnsi="GHEA Grapalat"/>
        </w:rPr>
      </w:pPr>
    </w:p>
    <w:p w14:paraId="63B83025" w14:textId="77777777" w:rsidR="00096865" w:rsidRPr="009044F1" w:rsidRDefault="000763E5" w:rsidP="003C69D1">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56BCC1F6" w14:textId="22EF13D0" w:rsidR="00033ED4" w:rsidRPr="00F83866" w:rsidRDefault="002B32D6" w:rsidP="003C69D1">
      <w:pPr>
        <w:pStyle w:val="BodyText"/>
        <w:widowControl w:val="0"/>
        <w:spacing w:after="0"/>
        <w:ind w:right="-7"/>
        <w:jc w:val="center"/>
        <w:rPr>
          <w:rFonts w:ascii="GHEA Grapalat" w:hAnsi="GHEA Grapalat"/>
          <w:b/>
          <w:bCs/>
        </w:rPr>
      </w:pPr>
      <w:r w:rsidRPr="00F83866">
        <w:rPr>
          <w:rFonts w:ascii="GHEA Grapalat" w:hAnsi="GHEA Grapalat"/>
          <w:b/>
          <w:bCs/>
        </w:rPr>
        <w:t xml:space="preserve">НА </w:t>
      </w:r>
      <w:r w:rsidR="004409E9" w:rsidRPr="00F83866">
        <w:rPr>
          <w:rFonts w:ascii="GHEA Grapalat" w:hAnsi="GHEA Grapalat"/>
          <w:b/>
          <w:bCs/>
        </w:rPr>
        <w:t>ОТКРЫТЫЙ КОНКУРС</w:t>
      </w:r>
      <w:r w:rsidRPr="00F83866">
        <w:rPr>
          <w:rFonts w:ascii="GHEA Grapalat" w:hAnsi="GHEA Grapalat"/>
          <w:b/>
          <w:bCs/>
        </w:rPr>
        <w:t xml:space="preserve">, </w:t>
      </w:r>
      <w:r w:rsidR="00033ED4" w:rsidRPr="00F83866">
        <w:rPr>
          <w:rFonts w:ascii="GHEA Grapalat" w:hAnsi="GHEA Grapalat"/>
          <w:b/>
          <w:bCs/>
        </w:rPr>
        <w:t xml:space="preserve">ОБЪЯВЛЕННЫЙ С ЦЕЛЬЮ ПРИОБРЕТЕНИЯ </w:t>
      </w:r>
      <w:r w:rsidR="00134B60" w:rsidRPr="00134B60">
        <w:rPr>
          <w:rFonts w:ascii="GHEA Grapalat" w:hAnsi="GHEA Grapalat"/>
          <w:iCs/>
        </w:rPr>
        <w:t>р</w:t>
      </w:r>
      <w:r w:rsidR="00134B60" w:rsidRPr="00134B60">
        <w:rPr>
          <w:rFonts w:ascii="GHEA Grapalat" w:hAnsi="GHEA Grapalat"/>
          <w:bCs/>
          <w:iCs/>
        </w:rPr>
        <w:t>абот</w:t>
      </w:r>
      <w:r w:rsidR="00134B60" w:rsidRPr="0003104E">
        <w:rPr>
          <w:rFonts w:ascii="GHEA Grapalat" w:hAnsi="GHEA Grapalat"/>
          <w:bCs/>
        </w:rPr>
        <w:t xml:space="preserve"> по асфальтированию дворовых территорий и </w:t>
      </w:r>
      <w:r w:rsidR="006426FF" w:rsidRPr="006426FF">
        <w:rPr>
          <w:rFonts w:ascii="GHEA Grapalat" w:hAnsi="GHEA Grapalat"/>
          <w:iCs/>
        </w:rPr>
        <w:t>междворовых</w:t>
      </w:r>
      <w:r w:rsidR="00134B60" w:rsidRPr="0003104E">
        <w:rPr>
          <w:rFonts w:ascii="GHEA Grapalat" w:hAnsi="GHEA Grapalat"/>
          <w:bCs/>
        </w:rPr>
        <w:t xml:space="preserve"> дорог на территории административного района Малатия-Себастия</w:t>
      </w:r>
      <w:r w:rsidR="00F83866" w:rsidRPr="00F83866">
        <w:rPr>
          <w:rFonts w:ascii="GHEA Grapalat" w:hAnsi="GHEA Grapalat"/>
          <w:b/>
          <w:bCs/>
        </w:rPr>
        <w:t xml:space="preserve">  </w:t>
      </w:r>
      <w:r w:rsidR="00033ED4" w:rsidRPr="00F83866">
        <w:rPr>
          <w:rFonts w:ascii="GHEA Grapalat" w:hAnsi="GHEA Grapalat"/>
          <w:b/>
          <w:bCs/>
        </w:rPr>
        <w:t>ДЛЯ НУЖД МЭРИЯ Г.ЕРЕВАНА</w:t>
      </w:r>
    </w:p>
    <w:p w14:paraId="657D18F3" w14:textId="2269D508" w:rsidR="00096865" w:rsidRPr="00F83866" w:rsidRDefault="00096865" w:rsidP="003C69D1">
      <w:pPr>
        <w:pStyle w:val="BodyText"/>
        <w:widowControl w:val="0"/>
        <w:spacing w:after="0"/>
        <w:ind w:right="-7"/>
        <w:jc w:val="center"/>
        <w:rPr>
          <w:rFonts w:ascii="GHEA Grapalat" w:hAnsi="GHEA Grapalat"/>
          <w:b/>
          <w:bCs/>
        </w:rPr>
      </w:pPr>
    </w:p>
    <w:p w14:paraId="0B3314FF" w14:textId="77777777" w:rsidR="00CE0D95" w:rsidRPr="009044F1" w:rsidRDefault="00CE0D95" w:rsidP="003C69D1">
      <w:pPr>
        <w:pStyle w:val="BodyText"/>
        <w:widowControl w:val="0"/>
        <w:spacing w:after="0"/>
        <w:ind w:right="-7" w:firstLine="567"/>
        <w:jc w:val="center"/>
        <w:rPr>
          <w:rFonts w:ascii="GHEA Grapalat" w:hAnsi="GHEA Grapalat"/>
        </w:rPr>
      </w:pPr>
    </w:p>
    <w:p w14:paraId="41B931A2" w14:textId="77777777" w:rsidR="00CE0D95" w:rsidRPr="009044F1" w:rsidRDefault="00CE0D95" w:rsidP="003C69D1">
      <w:pPr>
        <w:pStyle w:val="BodyText"/>
        <w:widowControl w:val="0"/>
        <w:spacing w:after="0"/>
        <w:ind w:right="-7" w:firstLine="567"/>
        <w:jc w:val="center"/>
        <w:rPr>
          <w:rFonts w:ascii="GHEA Grapalat" w:hAnsi="GHEA Grapalat"/>
        </w:rPr>
      </w:pPr>
    </w:p>
    <w:p w14:paraId="78B1FA20" w14:textId="77777777" w:rsidR="000763E5" w:rsidRDefault="000763E5" w:rsidP="003C69D1">
      <w:pPr>
        <w:rPr>
          <w:rFonts w:ascii="GHEA Grapalat" w:hAnsi="GHEA Grapalat"/>
        </w:rPr>
      </w:pPr>
      <w:r>
        <w:rPr>
          <w:rFonts w:ascii="GHEA Grapalat" w:hAnsi="GHEA Grapalat"/>
        </w:rPr>
        <w:br w:type="page"/>
      </w:r>
    </w:p>
    <w:p w14:paraId="5ED59B81" w14:textId="77777777" w:rsidR="001A43A4" w:rsidRPr="009044F1" w:rsidRDefault="00096865" w:rsidP="003C69D1">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3C69D1">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3C69D1">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3C69D1">
      <w:pPr>
        <w:widowControl w:val="0"/>
        <w:ind w:firstLine="567"/>
        <w:jc w:val="both"/>
        <w:rPr>
          <w:rFonts w:ascii="GHEA Grapalat" w:hAnsi="GHEA Grapalat"/>
          <w:i/>
          <w:lang w:val="hy-AM"/>
        </w:rPr>
      </w:pPr>
    </w:p>
    <w:p w14:paraId="36406057" w14:textId="77777777" w:rsidR="00615B35" w:rsidRPr="009044F1" w:rsidRDefault="0046586E" w:rsidP="003C69D1">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3C69D1">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3C69D1">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3C69D1">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3C69D1">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3C69D1">
      <w:pPr>
        <w:jc w:val="both"/>
        <w:rPr>
          <w:rFonts w:ascii="GHEA Grapalat" w:hAnsi="GHEA Grapalat"/>
          <w:i/>
        </w:rPr>
      </w:pPr>
    </w:p>
    <w:p w14:paraId="09B97B9A" w14:textId="77777777" w:rsidR="00984BDB" w:rsidRPr="009044F1" w:rsidRDefault="00984BDB" w:rsidP="003C69D1">
      <w:pPr>
        <w:widowControl w:val="0"/>
        <w:ind w:firstLine="567"/>
        <w:jc w:val="both"/>
        <w:rPr>
          <w:rFonts w:ascii="GHEA Grapalat" w:hAnsi="GHEA Grapalat"/>
          <w:i/>
        </w:rPr>
      </w:pPr>
    </w:p>
    <w:p w14:paraId="2BC78628" w14:textId="77777777" w:rsidR="00160AE4" w:rsidRPr="009044F1" w:rsidRDefault="00994A77" w:rsidP="003C69D1">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3C69D1">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3C69D1">
      <w:pPr>
        <w:widowControl w:val="0"/>
        <w:ind w:firstLine="567"/>
        <w:jc w:val="center"/>
        <w:rPr>
          <w:rFonts w:ascii="GHEA Grapalat" w:hAnsi="GHEA Grapalat"/>
          <w:i/>
        </w:rPr>
      </w:pPr>
    </w:p>
    <w:p w14:paraId="56EFF140" w14:textId="199016E7" w:rsidR="00033ED4" w:rsidRDefault="00100BD4" w:rsidP="006A1561">
      <w:pPr>
        <w:widowControl w:val="0"/>
        <w:jc w:val="center"/>
        <w:rPr>
          <w:rFonts w:ascii="GHEA Grapalat" w:hAnsi="GHEA Grapalat"/>
          <w:sz w:val="20"/>
          <w:szCs w:val="20"/>
        </w:rPr>
      </w:pPr>
      <w:r w:rsidRPr="00F83866">
        <w:rPr>
          <w:rFonts w:ascii="GHEA Grapalat" w:hAnsi="GHEA Grapalat"/>
          <w:b/>
          <w:bCs/>
        </w:rPr>
        <w:t xml:space="preserve">ПРИОБРЕТЕНИЯ </w:t>
      </w:r>
      <w:r w:rsidR="00134B60" w:rsidRPr="00134B60">
        <w:rPr>
          <w:rFonts w:ascii="GHEA Grapalat" w:hAnsi="GHEA Grapalat"/>
          <w:iCs/>
        </w:rPr>
        <w:t>р</w:t>
      </w:r>
      <w:r w:rsidR="00134B60" w:rsidRPr="00134B60">
        <w:rPr>
          <w:rFonts w:ascii="GHEA Grapalat" w:hAnsi="GHEA Grapalat"/>
          <w:bCs/>
          <w:iCs/>
        </w:rPr>
        <w:t>абот</w:t>
      </w:r>
      <w:r w:rsidR="00134B60" w:rsidRPr="0003104E">
        <w:rPr>
          <w:rFonts w:ascii="GHEA Grapalat" w:hAnsi="GHEA Grapalat"/>
          <w:bCs/>
        </w:rPr>
        <w:t xml:space="preserve"> по асфальтированию дворовых территорий и </w:t>
      </w:r>
      <w:r w:rsidR="006426FF" w:rsidRPr="006426FF">
        <w:rPr>
          <w:rFonts w:ascii="GHEA Grapalat" w:hAnsi="GHEA Grapalat"/>
          <w:iCs/>
        </w:rPr>
        <w:t>междворовых</w:t>
      </w:r>
      <w:r w:rsidR="00134B60" w:rsidRPr="0003104E">
        <w:rPr>
          <w:rFonts w:ascii="GHEA Grapalat" w:hAnsi="GHEA Grapalat"/>
          <w:bCs/>
        </w:rPr>
        <w:t xml:space="preserve"> дорог на территории административного района Малатия-Себастия</w:t>
      </w:r>
      <w:r>
        <w:rPr>
          <w:rFonts w:ascii="GHEA Grapalat" w:hAnsi="GHEA Grapalat"/>
          <w:b/>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p>
    <w:p w14:paraId="2D46C958" w14:textId="77777777" w:rsidR="00160AE4" w:rsidRPr="003A1EBB" w:rsidRDefault="00160AE4" w:rsidP="003C69D1">
      <w:pPr>
        <w:widowControl w:val="0"/>
        <w:ind w:firstLine="567"/>
        <w:jc w:val="center"/>
        <w:rPr>
          <w:rFonts w:ascii="GHEA Grapalat" w:hAnsi="GHEA Grapalat"/>
        </w:rPr>
      </w:pPr>
    </w:p>
    <w:p w14:paraId="0FA6F93B" w14:textId="732D0D74" w:rsidR="00096865" w:rsidRPr="009044F1" w:rsidRDefault="00160AE4" w:rsidP="003C69D1">
      <w:pPr>
        <w:widowControl w:val="0"/>
        <w:jc w:val="center"/>
        <w:rPr>
          <w:rFonts w:ascii="GHEA Grapalat" w:hAnsi="GHEA Grapalat"/>
          <w:i/>
        </w:rPr>
      </w:pPr>
      <w:r w:rsidRPr="009044F1">
        <w:rPr>
          <w:rFonts w:ascii="GHEA Grapalat" w:hAnsi="GHEA Grapalat"/>
          <w:b/>
        </w:rPr>
        <w:t xml:space="preserve">ПРИГЛАШЕНИЯ НА </w:t>
      </w:r>
      <w:r w:rsidR="004409E9">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3C69D1">
      <w:pPr>
        <w:widowControl w:val="0"/>
        <w:jc w:val="center"/>
        <w:rPr>
          <w:rFonts w:ascii="GHEA Grapalat" w:hAnsi="GHEA Grapalat" w:cs="Sylfaen"/>
          <w:b/>
        </w:rPr>
      </w:pPr>
    </w:p>
    <w:p w14:paraId="7E27DFE3" w14:textId="77777777" w:rsidR="00096865" w:rsidRPr="008842CE" w:rsidRDefault="00096865" w:rsidP="003C69D1">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3C69D1">
      <w:pPr>
        <w:widowControl w:val="0"/>
        <w:jc w:val="center"/>
        <w:rPr>
          <w:rFonts w:ascii="GHEA Grapalat" w:hAnsi="GHEA Grapalat"/>
        </w:rPr>
      </w:pPr>
    </w:p>
    <w:p w14:paraId="531A646C"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3C69D1">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3C69D1">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3C69D1">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3C69D1">
      <w:pPr>
        <w:widowControl w:val="0"/>
        <w:jc w:val="center"/>
        <w:rPr>
          <w:rFonts w:ascii="GHEA Grapalat" w:hAnsi="GHEA Grapalat"/>
          <w:b/>
        </w:rPr>
      </w:pPr>
    </w:p>
    <w:p w14:paraId="0F510C48" w14:textId="77777777" w:rsidR="00520F57" w:rsidRDefault="00520F57" w:rsidP="003C69D1">
      <w:pPr>
        <w:widowControl w:val="0"/>
        <w:jc w:val="center"/>
        <w:rPr>
          <w:rFonts w:ascii="GHEA Grapalat" w:hAnsi="GHEA Grapalat"/>
          <w:b/>
        </w:rPr>
      </w:pPr>
    </w:p>
    <w:p w14:paraId="3350CDDF" w14:textId="77777777" w:rsidR="008842CE" w:rsidRPr="00374F4A" w:rsidRDefault="00CA590C" w:rsidP="003C69D1">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3C69D1">
      <w:pPr>
        <w:widowControl w:val="0"/>
        <w:jc w:val="center"/>
        <w:rPr>
          <w:rFonts w:ascii="GHEA Grapalat" w:hAnsi="GHEA Grapalat"/>
          <w:b/>
        </w:rPr>
      </w:pPr>
    </w:p>
    <w:p w14:paraId="39AB163C" w14:textId="57D39CE4" w:rsidR="00096865" w:rsidRDefault="00096865" w:rsidP="003C69D1">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09E9">
        <w:rPr>
          <w:rFonts w:ascii="GHEA Grapalat" w:hAnsi="GHEA Grapalat"/>
          <w:b/>
        </w:rPr>
        <w:t>ОТКРЫТЫЙ КОНКУРС</w:t>
      </w:r>
    </w:p>
    <w:p w14:paraId="7380DBED" w14:textId="77777777" w:rsidR="00520F57" w:rsidRPr="008842CE" w:rsidRDefault="00520F57" w:rsidP="003C69D1">
      <w:pPr>
        <w:widowControl w:val="0"/>
        <w:jc w:val="center"/>
        <w:rPr>
          <w:rFonts w:ascii="GHEA Grapalat" w:hAnsi="GHEA Grapalat"/>
          <w:b/>
        </w:rPr>
      </w:pPr>
    </w:p>
    <w:p w14:paraId="31821506"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3C69D1">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3C69D1">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3C69D1">
      <w:pPr>
        <w:rPr>
          <w:rFonts w:ascii="GHEA Grapalat" w:hAnsi="GHEA Grapalat"/>
          <w:spacing w:val="-6"/>
        </w:rPr>
      </w:pPr>
      <w:r>
        <w:rPr>
          <w:rFonts w:ascii="GHEA Grapalat" w:hAnsi="GHEA Grapalat"/>
          <w:spacing w:val="-6"/>
        </w:rPr>
        <w:br w:type="page"/>
      </w:r>
    </w:p>
    <w:p w14:paraId="48760574" w14:textId="3DACD4B2" w:rsidR="00096865" w:rsidRPr="006D2DF7" w:rsidRDefault="00E17B7F" w:rsidP="003C69D1">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4409E9">
        <w:rPr>
          <w:rFonts w:ascii="GHEA Grapalat" w:hAnsi="GHEA Grapalat"/>
          <w:spacing w:val="-6"/>
        </w:rPr>
        <w:t>BMAShDzB-</w:t>
      </w:r>
      <w:r w:rsidR="005042F1">
        <w:rPr>
          <w:rFonts w:ascii="GHEA Grapalat" w:hAnsi="GHEA Grapalat"/>
          <w:spacing w:val="-6"/>
        </w:rPr>
        <w:t>25/9</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3C69D1">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3C69D1">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3C69D1">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3C69D1">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25C1E7F" w:rsidR="003E1421" w:rsidRPr="009044F1" w:rsidRDefault="00A81DD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A1561" w:rsidRPr="006A1561">
        <w:rPr>
          <w:rFonts w:ascii="GHEA Grapalat" w:hAnsi="GHEA Grapalat"/>
          <w:sz w:val="24"/>
          <w:szCs w:val="24"/>
        </w:rPr>
        <w:t>gor.muradyan</w:t>
      </w:r>
      <w:r w:rsidR="009C751A" w:rsidRPr="006A1561">
        <w:rPr>
          <w:rFonts w:ascii="GHEA Grapalat" w:hAnsi="GHEA Grapalat"/>
          <w:sz w:val="24"/>
          <w:szCs w:val="24"/>
        </w:rPr>
        <w:t>@yerevan.am</w:t>
      </w:r>
    </w:p>
    <w:p w14:paraId="77F484EA" w14:textId="77777777" w:rsidR="00096865" w:rsidRPr="009044F1" w:rsidRDefault="00F5653D" w:rsidP="003C69D1">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3C69D1">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3C69D1">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3BA6DFC" w:rsidR="00096865" w:rsidRPr="009044F1" w:rsidRDefault="00845AA5" w:rsidP="003C69D1">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B21352" w:rsidRPr="00B21352">
        <w:rPr>
          <w:rFonts w:ascii="GHEA Grapalat" w:hAnsi="GHEA Grapalat"/>
        </w:rPr>
        <w:t>работ по асфальтированию дворовых территорий и меж</w:t>
      </w:r>
      <w:r w:rsidR="006426FF" w:rsidRPr="00B21352">
        <w:rPr>
          <w:rFonts w:ascii="GHEA Grapalat" w:hAnsi="GHEA Grapalat"/>
        </w:rPr>
        <w:t>дворовых</w:t>
      </w:r>
      <w:r w:rsidR="00B21352" w:rsidRPr="00B21352">
        <w:rPr>
          <w:rFonts w:ascii="GHEA Grapalat" w:hAnsi="GHEA Grapalat"/>
        </w:rPr>
        <w:t xml:space="preserve"> дорог на территории административного района Малатия-Себастия</w:t>
      </w:r>
      <w:r w:rsidR="00B21352" w:rsidRPr="00100BD4">
        <w:rPr>
          <w:rFonts w:ascii="GHEA Grapalat" w:hAnsi="GHEA Grapalat"/>
        </w:rPr>
        <w:t xml:space="preserve"> </w:t>
      </w:r>
      <w:r w:rsidRPr="00100BD4">
        <w:rPr>
          <w:rFonts w:ascii="GHEA Grapalat" w:hAnsi="GHEA Grapalat"/>
        </w:rPr>
        <w:t xml:space="preserve">(далее — также </w:t>
      </w:r>
      <w:r w:rsidR="00EE6232" w:rsidRPr="00100BD4">
        <w:rPr>
          <w:rFonts w:ascii="GHEA Grapalat" w:hAnsi="GHEA Grapalat"/>
        </w:rPr>
        <w:t>работа</w:t>
      </w:r>
      <w:r w:rsidRPr="00100BD4">
        <w:rPr>
          <w:rFonts w:ascii="GHEA Grapalat" w:hAnsi="GHEA Grapalat"/>
        </w:rPr>
        <w:t xml:space="preserve">) для нужд </w:t>
      </w:r>
      <w:r w:rsidR="0010090F">
        <w:rPr>
          <w:rFonts w:ascii="GHEA Grapalat" w:hAnsi="GHEA Grapalat"/>
        </w:rPr>
        <w:t>МЭРИИ Г.ЕРЕВАНА</w:t>
      </w:r>
      <w:r w:rsidRPr="00100BD4">
        <w:rPr>
          <w:rFonts w:ascii="GHEA Grapalat" w:hAnsi="GHEA Grapalat"/>
        </w:rPr>
        <w:t>, которые сгруппированы в лоты "</w:t>
      </w:r>
      <w:r w:rsidR="00E35E99" w:rsidRPr="00100BD4">
        <w:rPr>
          <w:rFonts w:ascii="GHEA Grapalat" w:hAnsi="GHEA Grapalat"/>
        </w:rPr>
        <w:t>1</w:t>
      </w:r>
      <w:r w:rsidRPr="00100BD4">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3C69D1">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3C69D1">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3C69D1">
            <w:pPr>
              <w:pStyle w:val="BodyTextIndent2"/>
              <w:widowControl w:val="0"/>
              <w:spacing w:line="240" w:lineRule="auto"/>
              <w:ind w:firstLine="0"/>
              <w:rPr>
                <w:rFonts w:ascii="GHEA Grapalat" w:hAnsi="GHEA Grapalat"/>
                <w:sz w:val="24"/>
                <w:szCs w:val="24"/>
                <w:u w:val="single"/>
              </w:rPr>
            </w:pPr>
          </w:p>
        </w:tc>
      </w:tr>
      <w:tr w:rsidR="00B21352" w:rsidRPr="009044F1" w14:paraId="6D700080" w14:textId="77777777" w:rsidTr="00216275">
        <w:trPr>
          <w:jc w:val="center"/>
        </w:trPr>
        <w:tc>
          <w:tcPr>
            <w:tcW w:w="1331" w:type="dxa"/>
            <w:vAlign w:val="center"/>
          </w:tcPr>
          <w:p w14:paraId="35744E49" w14:textId="0B6F9460" w:rsidR="00B21352" w:rsidRPr="003F04E2" w:rsidRDefault="00B21352" w:rsidP="00B21352">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30FB0ECD" w:rsidR="00B21352" w:rsidRPr="00B21352" w:rsidRDefault="00B21352" w:rsidP="00B21352">
            <w:pPr>
              <w:pStyle w:val="BodyTextIndent2"/>
              <w:widowControl w:val="0"/>
              <w:spacing w:line="240" w:lineRule="auto"/>
              <w:ind w:firstLine="0"/>
              <w:jc w:val="center"/>
              <w:rPr>
                <w:rFonts w:ascii="GHEA Grapalat" w:hAnsi="GHEA Grapalat"/>
                <w:sz w:val="24"/>
                <w:szCs w:val="24"/>
              </w:rPr>
            </w:pPr>
            <w:r w:rsidRPr="00B21352">
              <w:rPr>
                <w:sz w:val="24"/>
                <w:szCs w:val="24"/>
              </w:rPr>
              <w:t>139,160,000</w:t>
            </w:r>
          </w:p>
        </w:tc>
        <w:tc>
          <w:tcPr>
            <w:tcW w:w="6175" w:type="dxa"/>
            <w:vAlign w:val="center"/>
          </w:tcPr>
          <w:p w14:paraId="03B90E8E" w14:textId="5D6CDA18" w:rsidR="00B21352" w:rsidRPr="00100BD4" w:rsidRDefault="00B21352" w:rsidP="00B21352">
            <w:pPr>
              <w:pStyle w:val="BodyTextIndent2"/>
              <w:widowControl w:val="0"/>
              <w:spacing w:line="240" w:lineRule="auto"/>
              <w:ind w:firstLine="0"/>
              <w:rPr>
                <w:rFonts w:ascii="GHEA Grapalat" w:hAnsi="GHEA Grapalat"/>
                <w:sz w:val="24"/>
                <w:szCs w:val="24"/>
              </w:rPr>
            </w:pPr>
            <w:r w:rsidRPr="00134B60">
              <w:rPr>
                <w:rFonts w:ascii="GHEA Grapalat" w:hAnsi="GHEA Grapalat"/>
                <w:iCs/>
                <w:sz w:val="24"/>
                <w:szCs w:val="24"/>
              </w:rPr>
              <w:t>поставку р</w:t>
            </w:r>
            <w:r w:rsidRPr="00134B60">
              <w:rPr>
                <w:rFonts w:ascii="GHEA Grapalat" w:hAnsi="GHEA Grapalat"/>
                <w:bCs/>
                <w:iCs/>
                <w:sz w:val="24"/>
                <w:szCs w:val="24"/>
              </w:rPr>
              <w:t>абот</w:t>
            </w:r>
            <w:r w:rsidRPr="0003104E">
              <w:rPr>
                <w:rFonts w:ascii="GHEA Grapalat" w:hAnsi="GHEA Grapalat"/>
                <w:bCs/>
                <w:sz w:val="24"/>
                <w:szCs w:val="24"/>
              </w:rPr>
              <w:t xml:space="preserve"> по асфальтированию дворовых </w:t>
            </w:r>
            <w:r w:rsidRPr="006426FF">
              <w:rPr>
                <w:rFonts w:ascii="GHEA Grapalat" w:hAnsi="GHEA Grapalat"/>
                <w:iCs/>
                <w:sz w:val="24"/>
                <w:szCs w:val="24"/>
              </w:rPr>
              <w:t xml:space="preserve">территорий и </w:t>
            </w:r>
            <w:r w:rsidR="006426FF" w:rsidRPr="006426FF">
              <w:rPr>
                <w:rFonts w:ascii="GHEA Grapalat" w:hAnsi="GHEA Grapalat"/>
                <w:iCs/>
                <w:sz w:val="24"/>
                <w:szCs w:val="24"/>
              </w:rPr>
              <w:t>междворовых</w:t>
            </w:r>
            <w:r w:rsidRPr="006426FF">
              <w:rPr>
                <w:rFonts w:ascii="GHEA Grapalat" w:hAnsi="GHEA Grapalat"/>
                <w:iCs/>
                <w:sz w:val="24"/>
                <w:szCs w:val="24"/>
              </w:rPr>
              <w:t xml:space="preserve"> дорог</w:t>
            </w:r>
            <w:r w:rsidRPr="0003104E">
              <w:rPr>
                <w:rFonts w:ascii="GHEA Grapalat" w:hAnsi="GHEA Grapalat"/>
                <w:bCs/>
                <w:sz w:val="24"/>
                <w:szCs w:val="24"/>
              </w:rPr>
              <w:t xml:space="preserve"> на территории административного района Малатия-Себастия</w:t>
            </w:r>
          </w:p>
        </w:tc>
      </w:tr>
    </w:tbl>
    <w:p w14:paraId="36AF8C1F" w14:textId="77777777" w:rsidR="00096865" w:rsidRPr="009044F1" w:rsidRDefault="0081650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3C69D1">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3C69D1">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3C69D1">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3C69D1">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3C69D1">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3C69D1">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3C69D1">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rsidP="003C69D1">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3C69D1">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3C69D1">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3C69D1">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3C69D1">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3C69D1">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3C69D1">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3C69D1">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3C69D1">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3C69D1">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3C69D1">
      <w:pPr>
        <w:widowControl w:val="0"/>
        <w:jc w:val="center"/>
        <w:rPr>
          <w:rFonts w:ascii="GHEA Grapalat" w:hAnsi="GHEA Grapalat"/>
          <w:b/>
        </w:rPr>
      </w:pPr>
    </w:p>
    <w:p w14:paraId="52515570" w14:textId="77777777" w:rsidR="00813CE0" w:rsidRPr="00572A57" w:rsidRDefault="00ED2352" w:rsidP="003C69D1">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3C69D1">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3C69D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3C69D1">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3C69D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3C69D1">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3C69D1">
      <w:pPr>
        <w:widowControl w:val="0"/>
        <w:jc w:val="center"/>
        <w:rPr>
          <w:rFonts w:ascii="GHEA Grapalat" w:hAnsi="GHEA Grapalat"/>
          <w:b/>
        </w:rPr>
      </w:pPr>
    </w:p>
    <w:p w14:paraId="1683E855" w14:textId="77777777" w:rsidR="00096865" w:rsidRPr="00995804" w:rsidRDefault="00955A1E" w:rsidP="003C69D1">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3C69D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3C69D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090A82F6" w:rsidR="00096865" w:rsidRPr="005114D0" w:rsidRDefault="000946A3"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409E9">
        <w:rPr>
          <w:rFonts w:ascii="GHEA Grapalat" w:hAnsi="GHEA Grapalat"/>
          <w:sz w:val="24"/>
          <w:szCs w:val="24"/>
        </w:rPr>
        <w:t>открытый конкурс</w:t>
      </w:r>
      <w:r w:rsidRPr="009044F1">
        <w:rPr>
          <w:rFonts w:ascii="GHEA Grapalat" w:hAnsi="GHEA Grapalat"/>
          <w:sz w:val="24"/>
          <w:szCs w:val="24"/>
        </w:rPr>
        <w:t>.</w:t>
      </w:r>
    </w:p>
    <w:p w14:paraId="2DAEAB8E" w14:textId="6ABB1D2F" w:rsidR="008B1605" w:rsidRPr="009044F1" w:rsidRDefault="00096865"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F602DC" w:rsidRPr="00A80C0B">
        <w:rPr>
          <w:rFonts w:ascii="GHEA Grapalat" w:hAnsi="GHEA Grapalat"/>
          <w:b/>
          <w:lang w:val="hy-AM"/>
        </w:rPr>
        <w:t>11:00</w:t>
      </w:r>
      <w:r w:rsidR="00601797" w:rsidRPr="00A80C0B">
        <w:rPr>
          <w:rFonts w:ascii="GHEA Grapalat" w:hAnsi="GHEA Grapalat"/>
          <w:b/>
          <w:lang w:val="hy-AM"/>
        </w:rPr>
        <w:t xml:space="preserve"> часов </w:t>
      </w:r>
      <w:r w:rsidR="00A80C0B" w:rsidRPr="00A80C0B">
        <w:rPr>
          <w:rFonts w:ascii="GHEA Grapalat" w:hAnsi="GHEA Grapalat"/>
          <w:b/>
        </w:rPr>
        <w:t>13</w:t>
      </w:r>
      <w:r w:rsidR="00A80C0B" w:rsidRPr="00A80C0B">
        <w:rPr>
          <w:rFonts w:ascii="GHEA Grapalat" w:hAnsi="GHEA Grapalat"/>
          <w:b/>
          <w:lang w:val="hy-AM"/>
        </w:rPr>
        <w:t>.</w:t>
      </w:r>
      <w:r w:rsidR="00A80C0B" w:rsidRPr="00A80C0B">
        <w:rPr>
          <w:rFonts w:ascii="GHEA Grapalat" w:hAnsi="GHEA Grapalat"/>
          <w:b/>
        </w:rPr>
        <w:t>01</w:t>
      </w:r>
      <w:r w:rsidR="00A80C0B" w:rsidRPr="00A80C0B">
        <w:rPr>
          <w:rFonts w:ascii="GHEA Grapalat" w:hAnsi="GHEA Grapalat"/>
          <w:b/>
          <w:lang w:val="hy-AM"/>
        </w:rPr>
        <w:t>.202</w:t>
      </w:r>
      <w:r w:rsidR="00A80C0B" w:rsidRPr="00A80C0B">
        <w:rPr>
          <w:rFonts w:ascii="GHEA Grapalat" w:hAnsi="GHEA Grapalat"/>
          <w:b/>
        </w:rPr>
        <w:t>5г</w:t>
      </w:r>
      <w:r w:rsidR="00A80C0B">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3C69D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3C69D1">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3C69D1">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3C69D1">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3C69D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3C69D1">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3C69D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27DF9D8" w14:textId="37A3EB65" w:rsidR="00DE0FA1" w:rsidRDefault="00DE0FA1" w:rsidP="003C69D1">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669FA25F" w14:textId="77777777" w:rsidR="000845F6" w:rsidRPr="009044F1" w:rsidRDefault="005F25EF" w:rsidP="003C69D1">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3C69D1">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3C69D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3C69D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3C69D1">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3C69D1">
      <w:pPr>
        <w:pStyle w:val="norm"/>
        <w:widowControl w:val="0"/>
        <w:spacing w:line="240" w:lineRule="auto"/>
        <w:ind w:firstLine="0"/>
        <w:rPr>
          <w:rFonts w:ascii="GHEA Grapalat" w:hAnsi="GHEA Grapalat" w:cs="Sylfaen"/>
          <w:sz w:val="24"/>
          <w:szCs w:val="24"/>
        </w:rPr>
      </w:pPr>
    </w:p>
    <w:p w14:paraId="448029D7" w14:textId="77777777" w:rsidR="0049655D" w:rsidRDefault="00C90BCA" w:rsidP="003C69D1">
      <w:pPr>
        <w:rPr>
          <w:rFonts w:ascii="GHEA Grapalat" w:hAnsi="GHEA Grapalat"/>
          <w:b/>
        </w:rPr>
      </w:pPr>
      <w:r>
        <w:rPr>
          <w:rFonts w:ascii="GHEA Grapalat" w:hAnsi="GHEA Grapalat"/>
          <w:b/>
        </w:rPr>
        <w:t>-----------------------------</w:t>
      </w:r>
    </w:p>
    <w:p w14:paraId="03D207CF" w14:textId="77777777" w:rsidR="00C90BCA" w:rsidDel="00B2007E" w:rsidRDefault="00C90BCA" w:rsidP="003C69D1">
      <w:pPr>
        <w:widowControl w:val="0"/>
        <w:jc w:val="center"/>
        <w:rPr>
          <w:del w:id="4" w:author="Inesa Kocharyan" w:date="2022-03-25T12:10:00Z"/>
          <w:rFonts w:ascii="GHEA Grapalat" w:hAnsi="GHEA Grapalat"/>
          <w:b/>
        </w:rPr>
      </w:pPr>
    </w:p>
    <w:p w14:paraId="2B82367D" w14:textId="77777777" w:rsidR="00700398" w:rsidRDefault="00700398" w:rsidP="003C69D1">
      <w:pPr>
        <w:widowControl w:val="0"/>
        <w:jc w:val="center"/>
        <w:rPr>
          <w:rFonts w:ascii="GHEA Grapalat" w:hAnsi="GHEA Grapalat"/>
          <w:b/>
        </w:rPr>
      </w:pPr>
    </w:p>
    <w:p w14:paraId="3D712C48" w14:textId="77777777" w:rsidR="00700398" w:rsidRDefault="00700398" w:rsidP="003C69D1">
      <w:pPr>
        <w:widowControl w:val="0"/>
        <w:jc w:val="center"/>
        <w:rPr>
          <w:rFonts w:ascii="GHEA Grapalat" w:hAnsi="GHEA Grapalat"/>
          <w:b/>
        </w:rPr>
      </w:pPr>
    </w:p>
    <w:p w14:paraId="39BC9BF3" w14:textId="77777777" w:rsidR="00700398" w:rsidRDefault="00700398" w:rsidP="003C69D1">
      <w:pPr>
        <w:rPr>
          <w:rFonts w:ascii="GHEA Grapalat" w:hAnsi="GHEA Grapalat"/>
          <w:b/>
        </w:rPr>
      </w:pPr>
      <w:r>
        <w:rPr>
          <w:rFonts w:ascii="GHEA Grapalat" w:hAnsi="GHEA Grapalat"/>
          <w:b/>
        </w:rPr>
        <w:br w:type="page"/>
      </w:r>
    </w:p>
    <w:p w14:paraId="5CB68439" w14:textId="77777777" w:rsidR="00831ECC" w:rsidRPr="00191DB4" w:rsidRDefault="00831ECC" w:rsidP="003C69D1">
      <w:pPr>
        <w:jc w:val="center"/>
        <w:rPr>
          <w:rFonts w:ascii="GHEA Grapalat" w:hAnsi="GHEA Grapalat" w:cs="Arial"/>
          <w:b/>
        </w:rPr>
      </w:pPr>
      <w:r w:rsidRPr="00191DB4">
        <w:rPr>
          <w:rFonts w:ascii="GHEA Grapalat" w:hAnsi="GHEA Grapalat"/>
          <w:b/>
        </w:rPr>
        <w:lastRenderedPageBreak/>
        <w:t>5.ЦЕНОВОЕ ПРЕДЛОЖЕНИЕ ЗАЯВКИ</w:t>
      </w:r>
    </w:p>
    <w:p w14:paraId="60FB7624" w14:textId="77777777" w:rsidR="00831ECC" w:rsidRPr="00191DB4" w:rsidRDefault="00831ECC" w:rsidP="003C69D1">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9F03173"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7EA5D19B"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A67166E" w14:textId="77777777" w:rsidR="00831ECC" w:rsidRPr="001200A7"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1FD43BD3"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2C07DA8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45754D2"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655DC5B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976FDFB"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4FA73BB" w14:textId="77777777" w:rsidR="00831ECC" w:rsidRPr="00191DB4" w:rsidRDefault="00831ECC" w:rsidP="003C69D1">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573695D6"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641F28D4"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6E310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105C5FA5"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2CDFEF4"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w:t>
      </w:r>
      <w:r w:rsidRPr="00191DB4">
        <w:rPr>
          <w:rFonts w:ascii="GHEA Grapalat" w:hAnsi="GHEA Grapalat"/>
          <w:sz w:val="24"/>
          <w:szCs w:val="24"/>
        </w:rPr>
        <w:lastRenderedPageBreak/>
        <w:t>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3BAB173"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5C368EA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3C69D1">
      <w:pPr>
        <w:jc w:val="center"/>
        <w:rPr>
          <w:rFonts w:ascii="GHEA Grapalat" w:hAnsi="GHEA Grapalat"/>
          <w:b/>
        </w:rPr>
      </w:pPr>
    </w:p>
    <w:p w14:paraId="678321DC" w14:textId="77777777" w:rsidR="00096865" w:rsidRPr="00230D36" w:rsidRDefault="00220C7C" w:rsidP="003C69D1">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3C69D1">
      <w:pPr>
        <w:jc w:val="center"/>
        <w:rPr>
          <w:rFonts w:ascii="GHEA Grapalat" w:hAnsi="GHEA Grapalat"/>
          <w:b/>
        </w:rPr>
      </w:pPr>
    </w:p>
    <w:p w14:paraId="7D88709A" w14:textId="77777777" w:rsidR="00096865" w:rsidRPr="00AA7117" w:rsidRDefault="00220C7C" w:rsidP="003C69D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3C69D1">
      <w:pPr>
        <w:widowControl w:val="0"/>
        <w:ind w:firstLine="567"/>
        <w:jc w:val="center"/>
        <w:rPr>
          <w:rFonts w:ascii="GHEA Grapalat" w:hAnsi="GHEA Grapalat"/>
          <w:b/>
        </w:rPr>
      </w:pPr>
    </w:p>
    <w:p w14:paraId="5FEB0B5B" w14:textId="352D4580" w:rsidR="00096865" w:rsidRPr="00221C7B" w:rsidRDefault="000D701E" w:rsidP="003C69D1">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3C69D1">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3C69D1">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3C69D1">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3C69D1">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3C69D1">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3C69D1">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3C69D1">
      <w:pPr>
        <w:widowControl w:val="0"/>
        <w:ind w:firstLine="567"/>
        <w:jc w:val="both"/>
        <w:rPr>
          <w:rFonts w:ascii="GHEA Grapalat" w:hAnsi="GHEA Grapalat" w:cs="Sylfaen"/>
        </w:rPr>
      </w:pPr>
    </w:p>
    <w:p w14:paraId="70C79345" w14:textId="77777777" w:rsidR="000A7528"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3C69D1">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3C69D1">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3C69D1">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303E030D" w:rsidR="0063461E" w:rsidRDefault="00283198" w:rsidP="003C69D1">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6F5510" w:rsidRPr="006F5510">
        <w:rPr>
          <w:rFonts w:ascii="GHEA Grapalat" w:hAnsi="GHEA Grapalat"/>
          <w:b/>
          <w:bCs/>
        </w:rPr>
        <w:t>12</w:t>
      </w:r>
      <w:r w:rsidR="0024583E" w:rsidRPr="006F5510">
        <w:rPr>
          <w:rFonts w:ascii="GHEA Grapalat" w:hAnsi="GHEA Grapalat"/>
          <w:b/>
          <w:bCs/>
        </w:rPr>
        <w:t>0</w:t>
      </w:r>
      <w:r w:rsidR="0024583E" w:rsidRPr="006F5510">
        <w:rPr>
          <w:rFonts w:ascii="Courier New" w:hAnsi="Courier New" w:cs="Courier New"/>
          <w:b/>
          <w:bCs/>
        </w:rPr>
        <w:t> </w:t>
      </w:r>
      <w:r w:rsidR="0024583E" w:rsidRPr="006F5510">
        <w:rPr>
          <w:rFonts w:ascii="GHEA Grapalat" w:hAnsi="GHEA Grapalat"/>
          <w:b/>
          <w:bCs/>
        </w:rPr>
        <w:t>(</w:t>
      </w:r>
      <w:r w:rsidR="006F5510" w:rsidRPr="006F5510">
        <w:rPr>
          <w:rFonts w:ascii="GHEA Grapalat" w:eastAsiaTheme="minorHAnsi" w:hAnsi="GHEA Grapalat" w:cstheme="minorBidi"/>
          <w:b/>
          <w:bCs/>
        </w:rPr>
        <w:t xml:space="preserve">сто </w:t>
      </w:r>
      <w:r w:rsidR="006F5510" w:rsidRPr="006F5510">
        <w:rPr>
          <w:rFonts w:ascii="GHEA Grapalat" w:eastAsiaTheme="minorHAnsi" w:hAnsi="GHEA Grapalat" w:cstheme="minorBidi"/>
          <w:b/>
          <w:bCs/>
        </w:rPr>
        <w:lastRenderedPageBreak/>
        <w:t>двадцать</w:t>
      </w:r>
      <w:r w:rsidR="0024583E" w:rsidRPr="006F5510">
        <w:rPr>
          <w:rFonts w:ascii="GHEA Grapalat" w:hAnsi="GHEA Grapalat"/>
          <w:b/>
          <w:bCs/>
        </w:rPr>
        <w:t>) рабочих дней</w:t>
      </w:r>
      <w:r w:rsidRPr="006F5510">
        <w:rPr>
          <w:rFonts w:ascii="GHEA Grapalat" w:hAnsi="GHEA Grapalat"/>
          <w:b/>
          <w:bCs/>
        </w:rPr>
        <w:t xml:space="preserve"> </w:t>
      </w:r>
      <w:r w:rsidR="00F80761" w:rsidRPr="006F5510">
        <w:rPr>
          <w:rFonts w:ascii="GHEA Grapalat" w:hAnsi="GHEA Grapalat"/>
          <w:b/>
          <w:bCs/>
        </w:rPr>
        <w:t xml:space="preserve">рабочих </w:t>
      </w:r>
      <w:r w:rsidRPr="006F5510">
        <w:rPr>
          <w:rFonts w:ascii="GHEA Grapalat" w:hAnsi="GHEA Grapalat"/>
          <w:b/>
          <w:bCs/>
        </w:rPr>
        <w:t>дней со дня подачи заявки</w:t>
      </w:r>
      <w:r w:rsidRPr="00A4492E">
        <w:rPr>
          <w:rFonts w:ascii="GHEA Grapalat" w:hAnsi="GHEA Grapalat"/>
        </w:rPr>
        <w:t>.</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3C69D1">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3C69D1">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3C69D1">
      <w:pPr>
        <w:rPr>
          <w:rFonts w:ascii="GHEA Grapalat" w:hAnsi="GHEA Grapalat" w:cs="Sylfaen"/>
        </w:rPr>
      </w:pPr>
    </w:p>
    <w:p w14:paraId="3EF3263E" w14:textId="77777777" w:rsidR="00096865" w:rsidRPr="009044F1" w:rsidRDefault="00E70FC4" w:rsidP="003C69D1">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1335EE81" w:rsidR="00096865" w:rsidRPr="009044F1" w:rsidRDefault="00FD2748" w:rsidP="003C69D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F602DC">
        <w:rPr>
          <w:rFonts w:ascii="GHEA Grapalat" w:hAnsi="GHEA Grapalat"/>
          <w:b/>
          <w:lang w:val="hy-AM"/>
        </w:rPr>
        <w:t>11:00</w:t>
      </w:r>
      <w:r w:rsidR="00601797" w:rsidRPr="00601797">
        <w:rPr>
          <w:rFonts w:ascii="GHEA Grapalat" w:hAnsi="GHEA Grapalat"/>
          <w:b/>
          <w:lang w:val="hy-AM"/>
        </w:rPr>
        <w:t xml:space="preserve"> часов </w:t>
      </w:r>
      <w:r w:rsidR="00A80C0B" w:rsidRPr="00A80C0B">
        <w:rPr>
          <w:rFonts w:ascii="GHEA Grapalat" w:hAnsi="GHEA Grapalat"/>
          <w:b/>
        </w:rPr>
        <w:t>13</w:t>
      </w:r>
      <w:r w:rsidR="00A80C0B" w:rsidRPr="00A80C0B">
        <w:rPr>
          <w:rFonts w:ascii="GHEA Grapalat" w:hAnsi="GHEA Grapalat"/>
          <w:b/>
          <w:lang w:val="hy-AM"/>
        </w:rPr>
        <w:t>.</w:t>
      </w:r>
      <w:r w:rsidR="00A80C0B" w:rsidRPr="00A80C0B">
        <w:rPr>
          <w:rFonts w:ascii="GHEA Grapalat" w:hAnsi="GHEA Grapalat"/>
          <w:b/>
        </w:rPr>
        <w:t>01</w:t>
      </w:r>
      <w:r w:rsidR="00A80C0B" w:rsidRPr="00A80C0B">
        <w:rPr>
          <w:rFonts w:ascii="GHEA Grapalat" w:hAnsi="GHEA Grapalat"/>
          <w:b/>
          <w:lang w:val="hy-AM"/>
        </w:rPr>
        <w:t>.202</w:t>
      </w:r>
      <w:r w:rsidR="00A80C0B" w:rsidRPr="00A80C0B">
        <w:rPr>
          <w:rFonts w:ascii="GHEA Grapalat" w:hAnsi="GHEA Grapalat"/>
          <w:b/>
        </w:rPr>
        <w:t>5г.</w:t>
      </w:r>
      <w:r w:rsidR="00A80C0B">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3C69D1">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3C69D1">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 xml:space="preserve">которые не </w:t>
      </w:r>
      <w:r w:rsidRPr="009044F1">
        <w:rPr>
          <w:rFonts w:ascii="GHEA Grapalat" w:hAnsi="GHEA Grapalat"/>
        </w:rPr>
        <w:lastRenderedPageBreak/>
        <w:t>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3C69D1">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3C69D1">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3C69D1">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 xml:space="preserve">Член или секретарь комиссии не может участвовать в работе </w:t>
      </w:r>
      <w:r w:rsidRPr="00CE18BF">
        <w:rPr>
          <w:rFonts w:ascii="GHEA Grapalat" w:hAnsi="GHEA Grapalat"/>
          <w:sz w:val="24"/>
          <w:szCs w:val="24"/>
        </w:rPr>
        <w:lastRenderedPageBreak/>
        <w:t>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3C69D1">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110330">
        <w:rPr>
          <w:rFonts w:ascii="GHEA Grapalat" w:hAnsi="GHEA Grapalat"/>
        </w:rPr>
        <w:lastRenderedPageBreak/>
        <w:t>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3C69D1">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3C69D1">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3C69D1">
      <w:pPr>
        <w:widowControl w:val="0"/>
        <w:ind w:left="284"/>
        <w:contextualSpacing/>
        <w:jc w:val="both"/>
        <w:rPr>
          <w:rFonts w:ascii="GHEA Grapalat" w:hAnsi="GHEA Grapalat"/>
        </w:rPr>
      </w:pPr>
    </w:p>
    <w:p w14:paraId="6F2307BE" w14:textId="77777777" w:rsidR="001A6D39" w:rsidRPr="009044F1" w:rsidRDefault="001A6D39" w:rsidP="003C69D1">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3C69D1">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3C69D1">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3C69D1">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3C69D1">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3C69D1">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3C69D1">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3C69D1">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3C69D1">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3C69D1">
      <w:pPr>
        <w:widowControl w:val="0"/>
        <w:jc w:val="center"/>
        <w:rPr>
          <w:rFonts w:ascii="GHEA Grapalat" w:hAnsi="GHEA Grapalat"/>
          <w:b/>
        </w:rPr>
      </w:pPr>
    </w:p>
    <w:p w14:paraId="299DB22A" w14:textId="77777777" w:rsidR="00B73109" w:rsidRDefault="00B73109" w:rsidP="003C69D1">
      <w:pPr>
        <w:widowControl w:val="0"/>
        <w:jc w:val="center"/>
        <w:rPr>
          <w:rFonts w:ascii="GHEA Grapalat" w:hAnsi="GHEA Grapalat"/>
          <w:b/>
        </w:rPr>
      </w:pPr>
    </w:p>
    <w:p w14:paraId="21C8BADE" w14:textId="77777777" w:rsidR="000313A6" w:rsidRDefault="00AA0AD8" w:rsidP="003C69D1">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3C69D1">
      <w:pPr>
        <w:widowControl w:val="0"/>
        <w:jc w:val="center"/>
        <w:rPr>
          <w:rFonts w:ascii="GHEA Grapalat" w:hAnsi="GHEA Grapalat" w:cs="Arial"/>
          <w:b/>
          <w:iCs/>
        </w:rPr>
      </w:pPr>
    </w:p>
    <w:p w14:paraId="4FC7EE06"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w:t>
      </w:r>
      <w:r w:rsidR="00DF2686" w:rsidRPr="00681C1F">
        <w:rPr>
          <w:rFonts w:ascii="GHEA Grapalat" w:hAnsi="GHEA Grapalat"/>
          <w:color w:val="000000" w:themeColor="text1"/>
        </w:rPr>
        <w:lastRenderedPageBreak/>
        <w:t xml:space="preserve">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3C69D1">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3C69D1">
      <w:pPr>
        <w:widowControl w:val="0"/>
        <w:jc w:val="center"/>
        <w:rPr>
          <w:rFonts w:ascii="GHEA Grapalat" w:hAnsi="GHEA Grapalat"/>
          <w:b/>
        </w:rPr>
      </w:pPr>
    </w:p>
    <w:p w14:paraId="07EA29F4" w14:textId="77777777" w:rsidR="00B73109" w:rsidRDefault="00B73109" w:rsidP="003C69D1">
      <w:pPr>
        <w:widowControl w:val="0"/>
        <w:jc w:val="center"/>
        <w:rPr>
          <w:rFonts w:ascii="GHEA Grapalat" w:hAnsi="GHEA Grapalat"/>
          <w:b/>
        </w:rPr>
      </w:pPr>
    </w:p>
    <w:p w14:paraId="3D5820A6" w14:textId="77777777" w:rsidR="00546AA0" w:rsidRDefault="00030D40" w:rsidP="003C69D1">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3C69D1">
      <w:pPr>
        <w:widowControl w:val="0"/>
        <w:jc w:val="center"/>
        <w:rPr>
          <w:rFonts w:ascii="GHEA Grapalat" w:hAnsi="GHEA Grapalat"/>
          <w:b/>
        </w:rPr>
      </w:pPr>
    </w:p>
    <w:p w14:paraId="2CB53DC9" w14:textId="77777777" w:rsidR="00B73109" w:rsidRPr="00572A57" w:rsidRDefault="00B73109" w:rsidP="003C69D1">
      <w:pPr>
        <w:widowControl w:val="0"/>
        <w:jc w:val="center"/>
        <w:rPr>
          <w:rFonts w:ascii="GHEA Grapalat" w:hAnsi="GHEA Grapalat"/>
          <w:b/>
        </w:rPr>
      </w:pPr>
    </w:p>
    <w:p w14:paraId="40101246" w14:textId="77777777" w:rsidR="00096865" w:rsidRDefault="00030D40" w:rsidP="003C69D1">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F201BA7" w:rsidR="003F24FF" w:rsidRPr="00572A57" w:rsidRDefault="00A6609C" w:rsidP="003C69D1">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0378" w:rsidRPr="00310378">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3C69D1">
      <w:pPr>
        <w:widowControl w:val="0"/>
        <w:tabs>
          <w:tab w:val="left" w:pos="1276"/>
        </w:tabs>
        <w:ind w:firstLine="567"/>
        <w:jc w:val="both"/>
        <w:rPr>
          <w:rFonts w:ascii="GHEA Grapalat" w:hAnsi="GHEA Grapalat" w:cs="Sylfaen"/>
        </w:rPr>
      </w:pPr>
      <w:r w:rsidRPr="005242F9">
        <w:rPr>
          <w:rFonts w:ascii="GHEA Grapalat" w:hAnsi="GHEA Grapalat" w:cs="Sylfaen"/>
        </w:rPr>
        <w:lastRenderedPageBreak/>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3C69D1">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3C69D1">
      <w:pPr>
        <w:rPr>
          <w:rFonts w:ascii="GHEA Grapalat" w:hAnsi="GHEA Grapalat"/>
        </w:rPr>
      </w:pPr>
    </w:p>
    <w:p w14:paraId="119A8C9B" w14:textId="77777777" w:rsidR="00B73109" w:rsidRDefault="00B73109" w:rsidP="003C69D1">
      <w:pPr>
        <w:rPr>
          <w:rFonts w:ascii="GHEA Grapalat" w:hAnsi="GHEA Grapalat"/>
        </w:rPr>
      </w:pPr>
    </w:p>
    <w:p w14:paraId="7110C2D0" w14:textId="77777777" w:rsidR="00B73109" w:rsidRDefault="00B73109" w:rsidP="003C69D1">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3C69D1">
      <w:pPr>
        <w:rPr>
          <w:rFonts w:ascii="GHEA Grapalat" w:hAnsi="GHEA Grapalat"/>
        </w:rPr>
      </w:pPr>
    </w:p>
    <w:p w14:paraId="6B5EE8EE" w14:textId="77777777" w:rsidR="00CE75A2" w:rsidRDefault="00CE75A2" w:rsidP="003C69D1">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3C69D1">
      <w:pPr>
        <w:pStyle w:val="FootnoteText"/>
        <w:jc w:val="both"/>
        <w:rPr>
          <w:ins w:id="9" w:author="Inesa Kocharyan" w:date="2022-05-27T11:21:00Z"/>
          <w:rFonts w:asciiTheme="minorHAnsi" w:hAnsiTheme="minorHAnsi"/>
          <w:i/>
        </w:rPr>
      </w:pPr>
    </w:p>
    <w:p w14:paraId="67CA32F3" w14:textId="77777777" w:rsidR="00CE75A2" w:rsidRPr="00CE75A2" w:rsidRDefault="00CE75A2" w:rsidP="003C69D1">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3C69D1">
      <w:pPr>
        <w:widowControl w:val="0"/>
        <w:tabs>
          <w:tab w:val="left" w:pos="1276"/>
        </w:tabs>
        <w:ind w:firstLine="567"/>
        <w:jc w:val="both"/>
        <w:rPr>
          <w:rFonts w:ascii="GHEA Grapalat" w:hAnsi="GHEA Grapalat"/>
        </w:rPr>
      </w:pPr>
    </w:p>
    <w:p w14:paraId="4F48C68D" w14:textId="77777777" w:rsidR="00B73109" w:rsidRDefault="00B73109" w:rsidP="003C69D1">
      <w:pPr>
        <w:widowControl w:val="0"/>
        <w:tabs>
          <w:tab w:val="left" w:pos="1276"/>
        </w:tabs>
        <w:ind w:firstLine="567"/>
        <w:jc w:val="both"/>
        <w:rPr>
          <w:rFonts w:ascii="GHEA Grapalat" w:hAnsi="GHEA Grapalat"/>
        </w:rPr>
      </w:pPr>
    </w:p>
    <w:p w14:paraId="35F5F979" w14:textId="77777777" w:rsidR="00B73109" w:rsidRDefault="00B73109" w:rsidP="003C69D1">
      <w:pPr>
        <w:rPr>
          <w:rFonts w:ascii="GHEA Grapalat" w:hAnsi="GHEA Grapalat"/>
        </w:rPr>
      </w:pPr>
      <w:r>
        <w:rPr>
          <w:rFonts w:ascii="GHEA Grapalat" w:hAnsi="GHEA Grapalat"/>
        </w:rPr>
        <w:br w:type="page"/>
      </w:r>
    </w:p>
    <w:p w14:paraId="3870602A" w14:textId="77777777" w:rsidR="0035631F" w:rsidRDefault="005B796C" w:rsidP="003C69D1">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3C69D1">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3C69D1">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3C69D1">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3C69D1">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3C69D1">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3C69D1">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3C69D1">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3C69D1">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3C69D1">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3C69D1">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3C69D1">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3C69D1">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3C69D1">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3C69D1">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3C69D1">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3C69D1">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3C69D1">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3C69D1">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3C69D1">
      <w:pPr>
        <w:widowControl w:val="0"/>
        <w:ind w:left="567" w:right="565"/>
        <w:jc w:val="center"/>
        <w:rPr>
          <w:rFonts w:ascii="GHEA Grapalat" w:hAnsi="GHEA Grapalat"/>
          <w:b/>
        </w:rPr>
      </w:pPr>
    </w:p>
    <w:p w14:paraId="786856DC" w14:textId="77777777" w:rsidR="00096865" w:rsidRPr="009044F1" w:rsidRDefault="008D5016" w:rsidP="003C69D1">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3C69D1">
      <w:pPr>
        <w:widowControl w:val="0"/>
        <w:ind w:firstLine="567"/>
        <w:jc w:val="both"/>
        <w:rPr>
          <w:rFonts w:ascii="GHEA Grapalat" w:hAnsi="GHEA Grapalat"/>
        </w:rPr>
      </w:pPr>
    </w:p>
    <w:p w14:paraId="056664C3" w14:textId="77777777" w:rsidR="00023AFA" w:rsidRPr="00216702" w:rsidRDefault="00023AFA" w:rsidP="003C69D1">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3C69D1">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3C69D1">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3C69D1">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3C69D1">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3C69D1">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3C69D1">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3C69D1">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3C69D1">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3C69D1">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3C69D1">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3C69D1">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3C69D1">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3C69D1">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3C69D1">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3C69D1">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3C69D1">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3C69D1">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743F56B" w14:textId="77777777" w:rsidR="000D17C7" w:rsidRPr="009044F1" w:rsidRDefault="000D17C7" w:rsidP="003C69D1">
      <w:pPr>
        <w:widowControl w:val="0"/>
        <w:ind w:firstLine="567"/>
        <w:jc w:val="both"/>
        <w:rPr>
          <w:rFonts w:ascii="GHEA Grapalat" w:hAnsi="GHEA Grapalat" w:cs="Sylfaen"/>
          <w:b/>
        </w:rPr>
      </w:pPr>
    </w:p>
    <w:p w14:paraId="1DE27EC0" w14:textId="77777777" w:rsidR="00096865" w:rsidRPr="00374F4A" w:rsidRDefault="009B5628" w:rsidP="003C69D1">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3C69D1">
      <w:pPr>
        <w:widowControl w:val="0"/>
        <w:jc w:val="center"/>
        <w:rPr>
          <w:rFonts w:ascii="GHEA Grapalat" w:hAnsi="GHEA Grapalat"/>
          <w:b/>
        </w:rPr>
      </w:pPr>
    </w:p>
    <w:p w14:paraId="50EBE642" w14:textId="308954FD" w:rsidR="00096865" w:rsidRPr="009044F1" w:rsidRDefault="00096865" w:rsidP="003C69D1">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409E9">
        <w:rPr>
          <w:rFonts w:ascii="GHEA Grapalat" w:hAnsi="GHEA Grapalat"/>
          <w:b/>
        </w:rPr>
        <w:t>ОТКРЫТЫЙ КОНКУРС</w:t>
      </w:r>
    </w:p>
    <w:p w14:paraId="04ED5BDB" w14:textId="77777777" w:rsidR="00096865" w:rsidRPr="009044F1" w:rsidRDefault="00096865" w:rsidP="003C69D1">
      <w:pPr>
        <w:widowControl w:val="0"/>
        <w:jc w:val="center"/>
        <w:rPr>
          <w:rFonts w:ascii="GHEA Grapalat" w:hAnsi="GHEA Grapalat"/>
        </w:rPr>
      </w:pPr>
    </w:p>
    <w:p w14:paraId="20E986ED" w14:textId="77777777" w:rsidR="00096865" w:rsidRPr="009044F1" w:rsidRDefault="008D5016" w:rsidP="003C69D1">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3C69D1">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3C69D1">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3C69D1">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3C69D1">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3C69D1">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3C69D1">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3C69D1">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3C69D1">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3C69D1">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082BE65" w:rsidR="00E67BA7" w:rsidRDefault="00096865" w:rsidP="003C69D1">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2CEDEB7" w14:textId="77777777" w:rsidR="00831ECC" w:rsidRDefault="00831ECC" w:rsidP="003C69D1">
      <w:pPr>
        <w:widowControl w:val="0"/>
        <w:tabs>
          <w:tab w:val="left" w:pos="1134"/>
        </w:tabs>
        <w:ind w:firstLine="567"/>
        <w:jc w:val="both"/>
        <w:rPr>
          <w:rFonts w:ascii="GHEA Grapalat" w:hAnsi="GHEA Grapalat"/>
        </w:rPr>
      </w:pPr>
    </w:p>
    <w:p w14:paraId="4B2C2D11" w14:textId="77777777" w:rsidR="00A67EAC" w:rsidRPr="00B64897" w:rsidRDefault="009F0AB3" w:rsidP="003C69D1">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3C69D1">
      <w:pPr>
        <w:pStyle w:val="norm"/>
        <w:spacing w:line="240" w:lineRule="auto"/>
        <w:rPr>
          <w:rFonts w:ascii="GHEA Grapalat" w:hAnsi="GHEA Grapalat"/>
          <w:sz w:val="24"/>
          <w:szCs w:val="24"/>
        </w:rPr>
      </w:pPr>
    </w:p>
    <w:p w14:paraId="6E5E71DF" w14:textId="77777777" w:rsidR="00B90C52" w:rsidRPr="003C4278" w:rsidRDefault="009F0AB3" w:rsidP="003C69D1">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3C69D1">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3C69D1">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0568A1A1" w:rsidR="00B2572B" w:rsidRPr="00374F4A" w:rsidRDefault="00B2572B" w:rsidP="003C69D1">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409E9">
        <w:rPr>
          <w:rFonts w:ascii="GHEA Grapalat" w:hAnsi="GHEA Grapalat"/>
          <w:b/>
          <w:sz w:val="24"/>
          <w:szCs w:val="24"/>
        </w:rPr>
        <w:t>BMAShDzB-</w:t>
      </w:r>
      <w:r w:rsidR="005042F1">
        <w:rPr>
          <w:rFonts w:ascii="GHEA Grapalat" w:hAnsi="GHEA Grapalat"/>
          <w:b/>
          <w:sz w:val="24"/>
          <w:szCs w:val="24"/>
        </w:rPr>
        <w:t>25/9</w:t>
      </w:r>
    </w:p>
    <w:p w14:paraId="6F1DE183" w14:textId="77777777" w:rsidR="00B2572B" w:rsidRPr="00374F4A" w:rsidRDefault="00B2572B" w:rsidP="003C69D1">
      <w:pPr>
        <w:widowControl w:val="0"/>
        <w:jc w:val="center"/>
        <w:rPr>
          <w:rFonts w:ascii="GHEA Grapalat" w:hAnsi="GHEA Grapalat" w:cs="Sylfaen"/>
          <w:b/>
        </w:rPr>
      </w:pPr>
    </w:p>
    <w:p w14:paraId="686152BA" w14:textId="77777777" w:rsidR="00B2572B" w:rsidRPr="00374F4A" w:rsidRDefault="00B2572B" w:rsidP="003C69D1">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3C69D1">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3C69D1">
      <w:pPr>
        <w:widowControl w:val="0"/>
        <w:jc w:val="center"/>
        <w:rPr>
          <w:rFonts w:ascii="GHEA Grapalat" w:hAnsi="GHEA Grapalat"/>
        </w:rPr>
      </w:pPr>
    </w:p>
    <w:p w14:paraId="610210D9" w14:textId="77777777" w:rsidR="00374F4A" w:rsidRPr="00C4157A" w:rsidRDefault="00374F4A" w:rsidP="003C69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3C69D1">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3C69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3C69D1">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0AEAF0C9" w:rsidR="00374F4A" w:rsidRPr="00BD0FD1" w:rsidRDefault="00374F4A" w:rsidP="003C69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409E9">
        <w:rPr>
          <w:rFonts w:ascii="GHEA Grapalat" w:hAnsi="GHEA Grapalat"/>
        </w:rPr>
        <w:t>BMAShDzB-</w:t>
      </w:r>
      <w:r w:rsidR="005042F1">
        <w:rPr>
          <w:rFonts w:ascii="GHEA Grapalat" w:hAnsi="GHEA Grapalat"/>
        </w:rPr>
        <w:t>25/9</w:t>
      </w:r>
      <w:r w:rsidR="006132ED">
        <w:rPr>
          <w:rFonts w:ascii="GHEA Grapalat" w:hAnsi="GHEA Grapalat"/>
        </w:rPr>
        <w:t>"</w:t>
      </w:r>
    </w:p>
    <w:p w14:paraId="1955044E" w14:textId="77777777" w:rsidR="00374F4A" w:rsidRPr="00C4157A" w:rsidRDefault="00374F4A" w:rsidP="003C69D1">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3C69D1">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3C69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3C69D1">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3C69D1">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3C69D1">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3C69D1">
      <w:pPr>
        <w:jc w:val="both"/>
        <w:rPr>
          <w:rFonts w:ascii="GHEA Grapalat" w:hAnsi="GHEA Grapalat"/>
        </w:rPr>
      </w:pPr>
    </w:p>
    <w:p w14:paraId="35089E57" w14:textId="77777777" w:rsidR="000612B9" w:rsidRDefault="004F0CAA" w:rsidP="003C69D1">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3C69D1">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3C69D1">
      <w:pPr>
        <w:jc w:val="both"/>
        <w:rPr>
          <w:rFonts w:ascii="GHEA Grapalat" w:hAnsi="GHEA Grapalat"/>
        </w:rPr>
      </w:pPr>
    </w:p>
    <w:p w14:paraId="565995CB" w14:textId="77777777" w:rsidR="00374F4A" w:rsidRPr="00B443ED" w:rsidRDefault="00374F4A" w:rsidP="003C69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3C69D1">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3C69D1">
      <w:pPr>
        <w:jc w:val="both"/>
        <w:rPr>
          <w:rFonts w:ascii="GHEA Grapalat" w:hAnsi="GHEA Grapalat"/>
        </w:rPr>
      </w:pPr>
    </w:p>
    <w:p w14:paraId="4B2B17B9" w14:textId="77777777" w:rsidR="00374F4A" w:rsidRPr="008E7F24" w:rsidRDefault="00B138F3" w:rsidP="003C69D1">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3C69D1">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3C69D1">
      <w:pPr>
        <w:jc w:val="both"/>
        <w:rPr>
          <w:rFonts w:ascii="GHEA Grapalat" w:hAnsi="GHEA Grapalat"/>
        </w:rPr>
      </w:pPr>
    </w:p>
    <w:p w14:paraId="7C7E2090" w14:textId="77777777" w:rsidR="009E1181" w:rsidRDefault="00F96993" w:rsidP="003C69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3C69D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3C69D1">
      <w:pPr>
        <w:jc w:val="both"/>
        <w:rPr>
          <w:rFonts w:ascii="GHEA Grapalat" w:hAnsi="GHEA Grapalat"/>
          <w:sz w:val="18"/>
          <w:szCs w:val="18"/>
        </w:rPr>
      </w:pPr>
    </w:p>
    <w:p w14:paraId="21131C71" w14:textId="77777777" w:rsidR="00B16483" w:rsidRPr="00B16483" w:rsidRDefault="00B16483" w:rsidP="003C69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3C69D1">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3C69D1">
      <w:pPr>
        <w:tabs>
          <w:tab w:val="left" w:pos="7371"/>
        </w:tabs>
        <w:ind w:left="3544" w:firstLine="3"/>
        <w:jc w:val="both"/>
        <w:rPr>
          <w:rFonts w:ascii="GHEA Grapalat" w:hAnsi="GHEA Grapalat"/>
          <w:sz w:val="16"/>
        </w:rPr>
      </w:pPr>
    </w:p>
    <w:p w14:paraId="6838DB28" w14:textId="77777777" w:rsidR="006B3E56" w:rsidRDefault="006B3E56" w:rsidP="003C69D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3C69D1">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3C69D1">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3C69D1">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3C69D1">
      <w:pPr>
        <w:rPr>
          <w:ins w:id="11" w:author="Vardan" w:date="2022-10-29T19:53:00Z"/>
          <w:rFonts w:ascii="GHEA Grapalat" w:hAnsi="GHEA Grapalat"/>
          <w:i/>
          <w:sz w:val="16"/>
          <w:highlight w:val="cyan"/>
          <w:vertAlign w:val="superscript"/>
          <w:lang w:val="es-ES"/>
        </w:rPr>
      </w:pPr>
    </w:p>
    <w:p w14:paraId="0781701B" w14:textId="6D0A3694" w:rsidR="00C65D59" w:rsidRPr="00800B26" w:rsidRDefault="00C65D59" w:rsidP="003C69D1">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409E9">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409E9">
        <w:rPr>
          <w:rFonts w:ascii="GHEA Grapalat" w:hAnsi="GHEA Grapalat"/>
        </w:rPr>
        <w:t>BMAShDzB-</w:t>
      </w:r>
      <w:r w:rsidR="005042F1">
        <w:rPr>
          <w:rFonts w:ascii="GHEA Grapalat" w:hAnsi="GHEA Grapalat"/>
        </w:rPr>
        <w:t>25/9</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3C69D1">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3C69D1">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1EE04DFC" w:rsidR="006B3E56" w:rsidRPr="00AC309E" w:rsidRDefault="00AC309E" w:rsidP="003C69D1">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4409E9">
        <w:rPr>
          <w:rFonts w:ascii="GHEA Grapalat" w:hAnsi="GHEA Grapalat"/>
        </w:rPr>
        <w:t>BMAShDzB-</w:t>
      </w:r>
      <w:r w:rsidR="005042F1">
        <w:rPr>
          <w:rFonts w:ascii="GHEA Grapalat" w:hAnsi="GHEA Grapalat"/>
        </w:rPr>
        <w:t>25/9</w:t>
      </w:r>
      <w:r w:rsidR="006B3E56" w:rsidRPr="00AC309E">
        <w:rPr>
          <w:rFonts w:ascii="GHEA Grapalat" w:hAnsi="GHEA Grapalat"/>
        </w:rPr>
        <w:t>*</w:t>
      </w:r>
    </w:p>
    <w:p w14:paraId="744A8BA3" w14:textId="77777777" w:rsidR="006B3E56" w:rsidRPr="00AC309E" w:rsidRDefault="006B3E56" w:rsidP="003C69D1">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0A69CE4" w:rsidR="006B3E56" w:rsidRPr="00AC309E" w:rsidRDefault="006B3E56" w:rsidP="003C69D1">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409E9">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3C69D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3C69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3C69D1">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3C69D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3C69D1">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3C69D1">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3C69D1">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3C69D1">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3C69D1">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3C69D1">
      <w:pPr>
        <w:jc w:val="both"/>
        <w:rPr>
          <w:rFonts w:ascii="GHEA Grapalat" w:hAnsi="GHEA Grapalat"/>
        </w:rPr>
      </w:pPr>
    </w:p>
    <w:p w14:paraId="3C3FD82F" w14:textId="77777777" w:rsidR="006B3E56" w:rsidRDefault="00990559" w:rsidP="003C69D1">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7855496E" w14:textId="77777777" w:rsidR="00E333E5" w:rsidRPr="000858EB" w:rsidRDefault="00E333E5" w:rsidP="003C69D1">
      <w:pPr>
        <w:ind w:firstLine="708"/>
        <w:jc w:val="both"/>
        <w:rPr>
          <w:rFonts w:ascii="GHEA Grapalat" w:hAnsi="GHEA Grapalat"/>
        </w:rPr>
      </w:pPr>
    </w:p>
    <w:p w14:paraId="7AEEF04D" w14:textId="77777777" w:rsidR="00F855BB" w:rsidRDefault="00F855BB" w:rsidP="003C69D1">
      <w:pPr>
        <w:tabs>
          <w:tab w:val="left" w:pos="7371"/>
        </w:tabs>
        <w:ind w:left="3544" w:firstLine="3"/>
        <w:jc w:val="both"/>
        <w:rPr>
          <w:rFonts w:ascii="GHEA Grapalat" w:hAnsi="GHEA Grapalat"/>
          <w:sz w:val="16"/>
          <w:lang w:val="hy-AM"/>
        </w:rPr>
      </w:pPr>
    </w:p>
    <w:p w14:paraId="3B85B72E" w14:textId="77777777" w:rsidR="00F855BB" w:rsidRPr="000811C1" w:rsidRDefault="00F855BB" w:rsidP="003C69D1">
      <w:pPr>
        <w:tabs>
          <w:tab w:val="left" w:pos="7371"/>
        </w:tabs>
        <w:ind w:left="3544" w:firstLine="3"/>
        <w:jc w:val="both"/>
        <w:rPr>
          <w:rFonts w:ascii="GHEA Grapalat" w:hAnsi="GHEA Grapalat"/>
          <w:sz w:val="16"/>
          <w:lang w:val="hy-AM"/>
        </w:rPr>
      </w:pPr>
    </w:p>
    <w:p w14:paraId="13D12745" w14:textId="77777777" w:rsidR="006B3E56" w:rsidRPr="00D3436F" w:rsidRDefault="006B3E56" w:rsidP="003C69D1">
      <w:pPr>
        <w:tabs>
          <w:tab w:val="left" w:pos="7371"/>
        </w:tabs>
        <w:ind w:left="3544" w:firstLine="3"/>
        <w:jc w:val="both"/>
        <w:rPr>
          <w:rFonts w:ascii="GHEA Grapalat" w:hAnsi="GHEA Grapalat"/>
          <w:sz w:val="16"/>
        </w:rPr>
      </w:pPr>
    </w:p>
    <w:p w14:paraId="59DC4773" w14:textId="77777777" w:rsidR="006B3E56" w:rsidRPr="00770B03" w:rsidRDefault="006B3E56" w:rsidP="003C69D1">
      <w:pPr>
        <w:tabs>
          <w:tab w:val="left" w:pos="7371"/>
        </w:tabs>
        <w:ind w:left="3544" w:firstLine="3"/>
        <w:jc w:val="both"/>
        <w:rPr>
          <w:rFonts w:ascii="GHEA Grapalat" w:hAnsi="GHEA Grapalat"/>
          <w:sz w:val="16"/>
        </w:rPr>
      </w:pPr>
    </w:p>
    <w:p w14:paraId="72ADE842" w14:textId="77777777" w:rsidR="00374F4A" w:rsidRPr="000C1746" w:rsidRDefault="00374F4A" w:rsidP="003C69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3C69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3C69D1">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3C69D1">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3C69D1">
      <w:pPr>
        <w:rPr>
          <w:rFonts w:ascii="GHEA Grapalat" w:hAnsi="GHEA Grapalat"/>
          <w:b/>
        </w:rPr>
      </w:pPr>
      <w:r>
        <w:rPr>
          <w:rFonts w:ascii="GHEA Grapalat" w:hAnsi="GHEA Grapalat"/>
          <w:b/>
        </w:rPr>
        <w:br w:type="page"/>
      </w:r>
    </w:p>
    <w:p w14:paraId="4B93AAEE" w14:textId="10C84BAF" w:rsidR="00D043C1" w:rsidRDefault="00D043C1" w:rsidP="003C69D1">
      <w:pPr>
        <w:rPr>
          <w:rFonts w:ascii="GHEA Grapalat" w:hAnsi="GHEA Grapalat"/>
        </w:rPr>
      </w:pPr>
    </w:p>
    <w:p w14:paraId="7B1153DC" w14:textId="77777777" w:rsidR="00F33976" w:rsidRDefault="00F33976" w:rsidP="003C69D1">
      <w:pPr>
        <w:jc w:val="right"/>
        <w:rPr>
          <w:rFonts w:ascii="GHEA Grapalat" w:hAnsi="GHEA Grapalat"/>
          <w:b/>
        </w:rPr>
      </w:pPr>
      <w:r>
        <w:rPr>
          <w:rFonts w:ascii="GHEA Grapalat" w:hAnsi="GHEA Grapalat"/>
          <w:b/>
        </w:rPr>
        <w:t xml:space="preserve">Приложение 1.3** </w:t>
      </w:r>
    </w:p>
    <w:p w14:paraId="62CB123C" w14:textId="0EB27794" w:rsidR="00F33976" w:rsidRPr="00FA6464" w:rsidRDefault="00F33976" w:rsidP="003C69D1">
      <w:pPr>
        <w:jc w:val="right"/>
        <w:rPr>
          <w:rFonts w:ascii="GHEA Grapalat" w:hAnsi="GHEA Grapalat"/>
          <w:b/>
        </w:rPr>
      </w:pPr>
      <w:r w:rsidRPr="001439BD">
        <w:rPr>
          <w:rFonts w:ascii="GHEA Grapalat" w:hAnsi="GHEA Grapalat"/>
          <w:b/>
        </w:rPr>
        <w:t xml:space="preserve">к Приглашению на </w:t>
      </w:r>
      <w:r w:rsidR="004409E9">
        <w:rPr>
          <w:rFonts w:ascii="GHEA Grapalat" w:hAnsi="GHEA Grapalat"/>
          <w:b/>
        </w:rPr>
        <w:t>открытый конкурс</w:t>
      </w:r>
    </w:p>
    <w:p w14:paraId="2387769E" w14:textId="44670353" w:rsidR="00F33976" w:rsidRPr="00E97048" w:rsidRDefault="00F33976" w:rsidP="003C69D1">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409E9">
        <w:rPr>
          <w:rFonts w:ascii="GHEA Grapalat" w:hAnsi="GHEA Grapalat"/>
          <w:b/>
          <w:i w:val="0"/>
          <w:sz w:val="24"/>
          <w:szCs w:val="24"/>
        </w:rPr>
        <w:t>BMAShDzB-</w:t>
      </w:r>
      <w:r w:rsidR="005042F1">
        <w:rPr>
          <w:rFonts w:ascii="GHEA Grapalat" w:hAnsi="GHEA Grapalat"/>
          <w:b/>
          <w:i w:val="0"/>
          <w:sz w:val="24"/>
          <w:szCs w:val="24"/>
        </w:rPr>
        <w:t>25/9</w:t>
      </w:r>
    </w:p>
    <w:p w14:paraId="1EDE57AE" w14:textId="77777777" w:rsidR="00092E73" w:rsidRDefault="00092E73" w:rsidP="003C69D1">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3C69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3C69D1">
      <w:pPr>
        <w:ind w:left="360" w:hanging="360"/>
        <w:jc w:val="center"/>
        <w:rPr>
          <w:rFonts w:ascii="GHEA Grapalat" w:eastAsia="GHEA Grapalat" w:hAnsi="GHEA Grapalat" w:cs="GHEA Grapalat"/>
          <w:b/>
        </w:rPr>
      </w:pPr>
    </w:p>
    <w:p w14:paraId="27EF2918"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3C69D1">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3C69D1">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3C69D1">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3C69D1">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3C69D1">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3C69D1">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3C69D1">
            <w:pPr>
              <w:ind w:left="993" w:hanging="851"/>
              <w:rPr>
                <w:rFonts w:ascii="GHEA Grapalat" w:eastAsia="GHEA Grapalat" w:hAnsi="GHEA Grapalat" w:cs="GHEA Grapalat"/>
              </w:rPr>
            </w:pPr>
          </w:p>
        </w:tc>
      </w:tr>
    </w:tbl>
    <w:p w14:paraId="54A2E1BE"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3C69D1">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3C69D1">
            <w:pPr>
              <w:rPr>
                <w:rFonts w:ascii="GHEA Grapalat" w:eastAsia="GHEA Grapalat" w:hAnsi="GHEA Grapalat" w:cs="GHEA Grapalat"/>
              </w:rPr>
            </w:pPr>
          </w:p>
        </w:tc>
      </w:tr>
    </w:tbl>
    <w:p w14:paraId="499384CD"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3C69D1">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3C69D1">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3C69D1">
            <w:pPr>
              <w:rPr>
                <w:rFonts w:ascii="GHEA Grapalat" w:eastAsia="GHEA Grapalat" w:hAnsi="GHEA Grapalat" w:cs="GHEA Grapalat"/>
              </w:rPr>
            </w:pPr>
          </w:p>
        </w:tc>
      </w:tr>
    </w:tbl>
    <w:p w14:paraId="1BD96D05" w14:textId="77777777" w:rsidR="00092E73" w:rsidRPr="00FD1EE4" w:rsidRDefault="00092E73" w:rsidP="003C69D1">
      <w:pPr>
        <w:rPr>
          <w:rFonts w:ascii="GHEA Grapalat" w:eastAsia="GHEA Grapalat" w:hAnsi="GHEA Grapalat" w:cs="GHEA Grapalat"/>
        </w:rPr>
      </w:pPr>
    </w:p>
    <w:p w14:paraId="7F380C37" w14:textId="77777777" w:rsidR="00092E73" w:rsidRPr="00FD1EE4" w:rsidRDefault="00092E73" w:rsidP="003C69D1">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3C69D1">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3C69D1">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3C69D1">
            <w:pPr>
              <w:rPr>
                <w:rFonts w:ascii="GHEA Grapalat" w:eastAsia="GHEA Grapalat" w:hAnsi="GHEA Grapalat" w:cs="GHEA Grapalat"/>
              </w:rPr>
            </w:pPr>
          </w:p>
        </w:tc>
      </w:tr>
    </w:tbl>
    <w:p w14:paraId="1BBC27A3"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3C69D1">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3C69D1">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3C69D1">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3C69D1">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3C69D1">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3C69D1">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3C69D1">
            <w:pPr>
              <w:rPr>
                <w:rFonts w:ascii="GHEA Grapalat" w:eastAsia="GHEA Grapalat" w:hAnsi="GHEA Grapalat" w:cs="GHEA Grapalat"/>
              </w:rPr>
            </w:pPr>
          </w:p>
        </w:tc>
      </w:tr>
    </w:tbl>
    <w:p w14:paraId="29D77B51" w14:textId="77777777" w:rsidR="00092E73" w:rsidRPr="00574FF7"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3C69D1">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3C69D1">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3C69D1">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3C69D1">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3C69D1">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3C69D1">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3C69D1">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3C69D1">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3C69D1">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3C69D1">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3C69D1">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3C69D1">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3C69D1">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3C69D1">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3C69D1">
            <w:pPr>
              <w:rPr>
                <w:rFonts w:ascii="GHEA Grapalat" w:eastAsia="GHEA Grapalat" w:hAnsi="GHEA Grapalat" w:cs="GHEA Grapalat"/>
              </w:rPr>
            </w:pPr>
          </w:p>
        </w:tc>
      </w:tr>
    </w:tbl>
    <w:p w14:paraId="10627ACB"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3C69D1">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3C69D1">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3C69D1">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3C69D1">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3C69D1">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3C69D1">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3C69D1">
            <w:pPr>
              <w:rPr>
                <w:rFonts w:ascii="GHEA Grapalat" w:eastAsia="GHEA Grapalat" w:hAnsi="GHEA Grapalat" w:cs="GHEA Grapalat"/>
              </w:rPr>
            </w:pPr>
          </w:p>
        </w:tc>
      </w:tr>
    </w:tbl>
    <w:p w14:paraId="0228122B"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3C69D1">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3C69D1">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3C69D1">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3C69D1">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3C69D1">
            <w:pPr>
              <w:rPr>
                <w:rFonts w:ascii="GHEA Grapalat" w:eastAsia="GHEA Grapalat" w:hAnsi="GHEA Grapalat" w:cs="GHEA Grapalat"/>
              </w:rPr>
            </w:pPr>
          </w:p>
        </w:tc>
      </w:tr>
    </w:tbl>
    <w:p w14:paraId="4F8E99A7"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3C69D1">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3C69D1">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3C69D1">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3C69D1">
            <w:pPr>
              <w:rPr>
                <w:rFonts w:ascii="GHEA Grapalat" w:eastAsia="GHEA Grapalat" w:hAnsi="GHEA Grapalat" w:cs="GHEA Grapalat"/>
              </w:rPr>
            </w:pPr>
          </w:p>
        </w:tc>
      </w:tr>
    </w:tbl>
    <w:p w14:paraId="74D3C3BB" w14:textId="77777777" w:rsidR="00092E73" w:rsidRPr="008C665F"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3C69D1">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3C69D1">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3C69D1">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3C69D1">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3C69D1">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3C69D1">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3C69D1">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3C69D1">
            <w:pPr>
              <w:rPr>
                <w:rFonts w:ascii="GHEA Grapalat" w:eastAsia="GHEA Grapalat" w:hAnsi="GHEA Grapalat" w:cs="GHEA Grapalat"/>
              </w:rPr>
            </w:pPr>
          </w:p>
        </w:tc>
      </w:tr>
    </w:tbl>
    <w:p w14:paraId="5297D154" w14:textId="77777777" w:rsidR="00092E73" w:rsidRPr="00FD1EE4" w:rsidRDefault="00092E73" w:rsidP="003C69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3C69D1">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3C69D1">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3C69D1">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3C69D1">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3C69D1">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3C69D1">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3C69D1">
            <w:pPr>
              <w:rPr>
                <w:rFonts w:ascii="GHEA Grapalat" w:eastAsia="GHEA Grapalat" w:hAnsi="GHEA Grapalat" w:cs="GHEA Grapalat"/>
              </w:rPr>
            </w:pPr>
          </w:p>
        </w:tc>
      </w:tr>
    </w:tbl>
    <w:p w14:paraId="1962893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3C69D1">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3C69D1">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3C69D1">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3C69D1">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3C69D1">
            <w:pPr>
              <w:rPr>
                <w:rFonts w:ascii="GHEA Grapalat" w:eastAsia="GHEA Grapalat" w:hAnsi="GHEA Grapalat" w:cs="GHEA Grapalat"/>
              </w:rPr>
            </w:pPr>
          </w:p>
        </w:tc>
      </w:tr>
    </w:tbl>
    <w:p w14:paraId="2876BA9E" w14:textId="77777777" w:rsidR="00092E73" w:rsidRDefault="00092E73" w:rsidP="003C69D1">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3C69D1">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3C69D1">
            <w:pPr>
              <w:rPr>
                <w:rFonts w:ascii="GHEA Grapalat" w:eastAsia="GHEA Grapalat" w:hAnsi="GHEA Grapalat" w:cs="GHEA Grapalat"/>
              </w:rPr>
            </w:pPr>
          </w:p>
        </w:tc>
      </w:tr>
    </w:tbl>
    <w:p w14:paraId="72E515BC" w14:textId="77777777" w:rsidR="00092E73" w:rsidRPr="00FD1EE4" w:rsidRDefault="00092E73" w:rsidP="003C69D1">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3C69D1">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3C69D1">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3C69D1">
            <w:pPr>
              <w:rPr>
                <w:rFonts w:ascii="GHEA Grapalat" w:eastAsia="GHEA Grapalat" w:hAnsi="GHEA Grapalat" w:cs="GHEA Grapalat"/>
                <w:b/>
                <w:color w:val="000000"/>
              </w:rPr>
            </w:pPr>
          </w:p>
        </w:tc>
      </w:tr>
    </w:tbl>
    <w:p w14:paraId="7365CCE5" w14:textId="77777777" w:rsidR="00092E73" w:rsidRPr="00FD1EE4" w:rsidRDefault="00092E73" w:rsidP="003C69D1">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3C69D1">
      <w:pPr>
        <w:rPr>
          <w:rFonts w:ascii="GHEA Grapalat" w:hAnsi="GHEA Grapalat"/>
          <w:b/>
        </w:rPr>
      </w:pPr>
    </w:p>
    <w:p w14:paraId="7743345D" w14:textId="77777777" w:rsidR="00092E73" w:rsidRDefault="00092E73" w:rsidP="003C69D1">
      <w:pPr>
        <w:rPr>
          <w:rFonts w:ascii="GHEA Grapalat" w:hAnsi="GHEA Grapalat"/>
          <w:b/>
        </w:rPr>
      </w:pPr>
      <w:r>
        <w:rPr>
          <w:rFonts w:ascii="GHEA Grapalat" w:hAnsi="GHEA Grapalat"/>
          <w:b/>
        </w:rPr>
        <w:br w:type="page"/>
      </w:r>
    </w:p>
    <w:p w14:paraId="683CD5B5" w14:textId="77777777" w:rsidR="00092E73" w:rsidRDefault="00092E73" w:rsidP="003C69D1">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3C69D1">
      <w:pPr>
        <w:jc w:val="center"/>
        <w:rPr>
          <w:rFonts w:ascii="GHEA Grapalat" w:hAnsi="GHEA Grapalat"/>
          <w:b/>
          <w:sz w:val="28"/>
          <w:szCs w:val="28"/>
          <w:lang w:val="hy-AM"/>
        </w:rPr>
      </w:pPr>
    </w:p>
    <w:p w14:paraId="19350ABF"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3C69D1">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3C69D1">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3C69D1">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3C69D1">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3C69D1">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3C69D1">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3C69D1">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3C69D1">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3C69D1">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3C69D1">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3C69D1">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3C69D1">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3C69D1">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3C69D1">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3C69D1">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3C69D1">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3C69D1">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3C69D1">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3C69D1">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3C69D1">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3C69D1">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3C69D1">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3C69D1">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3C69D1">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3C69D1">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3C69D1">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3C69D1">
      <w:pPr>
        <w:contextualSpacing/>
        <w:jc w:val="both"/>
        <w:rPr>
          <w:rFonts w:ascii="GHEA Grapalat" w:hAnsi="GHEA Grapalat"/>
          <w:sz w:val="28"/>
          <w:szCs w:val="28"/>
        </w:rPr>
      </w:pPr>
    </w:p>
    <w:p w14:paraId="0E3828E2" w14:textId="77777777" w:rsidR="00092E73" w:rsidRDefault="00092E73" w:rsidP="003C69D1">
      <w:pPr>
        <w:contextualSpacing/>
        <w:jc w:val="both"/>
        <w:rPr>
          <w:rFonts w:ascii="GHEA Grapalat" w:hAnsi="GHEA Grapalat"/>
          <w:sz w:val="28"/>
          <w:szCs w:val="28"/>
        </w:rPr>
      </w:pPr>
    </w:p>
    <w:p w14:paraId="1B8517C8"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3C69D1">
      <w:pPr>
        <w:rPr>
          <w:rFonts w:ascii="GHEA Grapalat" w:hAnsi="GHEA Grapalat"/>
          <w:b/>
        </w:rPr>
      </w:pPr>
    </w:p>
    <w:p w14:paraId="1196D6A1" w14:textId="77777777" w:rsidR="00092E73" w:rsidRDefault="00092E73" w:rsidP="003C69D1">
      <w:pPr>
        <w:rPr>
          <w:rFonts w:ascii="GHEA Grapalat" w:hAnsi="GHEA Grapalat"/>
          <w:b/>
        </w:rPr>
      </w:pPr>
      <w:r>
        <w:rPr>
          <w:rFonts w:ascii="GHEA Grapalat" w:hAnsi="GHEA Grapalat"/>
          <w:b/>
        </w:rPr>
        <w:br w:type="page"/>
      </w:r>
    </w:p>
    <w:p w14:paraId="62B48BAB" w14:textId="77777777" w:rsidR="00B2572B" w:rsidRPr="00DC619D" w:rsidRDefault="00B2572B" w:rsidP="003C69D1">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34A112D1" w:rsidR="00B2572B" w:rsidRPr="009044F1" w:rsidRDefault="00B2572B" w:rsidP="003C69D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5042F1">
        <w:rPr>
          <w:rFonts w:ascii="GHEA Grapalat" w:hAnsi="GHEA Grapalat"/>
          <w:b/>
          <w:sz w:val="24"/>
          <w:szCs w:val="24"/>
        </w:rPr>
        <w:t>25/9</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308CC3FE" w14:textId="77777777" w:rsidR="00B2572B" w:rsidRPr="009044F1" w:rsidRDefault="00B2572B" w:rsidP="003C69D1">
      <w:pPr>
        <w:widowControl w:val="0"/>
        <w:ind w:firstLine="567"/>
        <w:jc w:val="center"/>
        <w:rPr>
          <w:rFonts w:ascii="GHEA Grapalat" w:hAnsi="GHEA Grapalat"/>
        </w:rPr>
      </w:pPr>
    </w:p>
    <w:p w14:paraId="2347BC65" w14:textId="77777777" w:rsidR="00B2572B" w:rsidRPr="009044F1" w:rsidRDefault="00B2572B" w:rsidP="003C69D1">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3C69D1">
      <w:pPr>
        <w:widowControl w:val="0"/>
        <w:ind w:firstLine="567"/>
        <w:jc w:val="center"/>
        <w:rPr>
          <w:rFonts w:ascii="GHEA Grapalat" w:hAnsi="GHEA Grapalat"/>
        </w:rPr>
      </w:pPr>
    </w:p>
    <w:p w14:paraId="050C8689" w14:textId="30033849" w:rsidR="005744FC" w:rsidRPr="000F6C24" w:rsidRDefault="00B2572B" w:rsidP="003C69D1">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409E9">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409E9">
        <w:rPr>
          <w:rFonts w:ascii="GHEA Grapalat" w:hAnsi="GHEA Grapalat"/>
          <w:spacing w:val="-6"/>
        </w:rPr>
        <w:t>BMAShDzB-</w:t>
      </w:r>
      <w:r w:rsidR="005042F1">
        <w:rPr>
          <w:rFonts w:ascii="GHEA Grapalat" w:hAnsi="GHEA Grapalat"/>
          <w:spacing w:val="-6"/>
        </w:rPr>
        <w:t>25/9</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3C69D1">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3C69D1">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3C69D1">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3C69D1">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3C69D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3C69D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3C69D1">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3C69D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3C69D1">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2A818FFA" w:rsidR="00B152CE" w:rsidRPr="00B35A54" w:rsidRDefault="00B35A54" w:rsidP="003C69D1">
            <w:pPr>
              <w:widowControl w:val="0"/>
              <w:rPr>
                <w:rFonts w:ascii="GHEA Grapalat" w:hAnsi="GHEA Grapalat"/>
                <w:bCs/>
                <w:sz w:val="18"/>
                <w:szCs w:val="18"/>
              </w:rPr>
            </w:pPr>
            <w:r w:rsidRPr="00B35A54">
              <w:rPr>
                <w:rFonts w:ascii="GHEA Grapalat" w:hAnsi="GHEA Grapalat"/>
                <w:iCs/>
                <w:sz w:val="18"/>
                <w:szCs w:val="18"/>
              </w:rPr>
              <w:t>поставк</w:t>
            </w:r>
            <w:r>
              <w:rPr>
                <w:rFonts w:ascii="GHEA Grapalat" w:hAnsi="GHEA Grapalat"/>
                <w:iCs/>
                <w:sz w:val="18"/>
                <w:szCs w:val="18"/>
              </w:rPr>
              <w:t>а</w:t>
            </w:r>
            <w:r w:rsidRPr="00B35A54">
              <w:rPr>
                <w:rFonts w:ascii="GHEA Grapalat" w:hAnsi="GHEA Grapalat"/>
                <w:iCs/>
                <w:sz w:val="18"/>
                <w:szCs w:val="18"/>
              </w:rPr>
              <w:t xml:space="preserve"> р</w:t>
            </w:r>
            <w:r w:rsidRPr="00B35A54">
              <w:rPr>
                <w:rFonts w:ascii="GHEA Grapalat" w:hAnsi="GHEA Grapalat"/>
                <w:bCs/>
                <w:iCs/>
                <w:sz w:val="18"/>
                <w:szCs w:val="18"/>
              </w:rPr>
              <w:t>абот</w:t>
            </w:r>
            <w:r w:rsidRPr="00B35A54">
              <w:rPr>
                <w:rFonts w:ascii="GHEA Grapalat" w:hAnsi="GHEA Grapalat"/>
                <w:bCs/>
                <w:sz w:val="18"/>
                <w:szCs w:val="18"/>
              </w:rPr>
              <w:t xml:space="preserve"> по асфальтированию дворовых территорий и </w:t>
            </w:r>
            <w:r w:rsidRPr="00B35A54">
              <w:rPr>
                <w:rFonts w:ascii="GHEA Grapalat" w:hAnsi="GHEA Grapalat"/>
                <w:iCs/>
                <w:sz w:val="18"/>
                <w:szCs w:val="18"/>
              </w:rPr>
              <w:t>междворовых</w:t>
            </w:r>
            <w:r w:rsidRPr="00B35A54">
              <w:rPr>
                <w:rFonts w:ascii="GHEA Grapalat" w:hAnsi="GHEA Grapalat"/>
                <w:bCs/>
                <w:sz w:val="18"/>
                <w:szCs w:val="18"/>
              </w:rPr>
              <w:t xml:space="preserve"> дорог на территории административного района Малатия-Себастия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3C69D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3C69D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3C69D1">
            <w:pPr>
              <w:widowControl w:val="0"/>
              <w:jc w:val="center"/>
              <w:rPr>
                <w:rFonts w:ascii="GHEA Grapalat" w:hAnsi="GHEA Grapalat"/>
                <w:sz w:val="20"/>
                <w:szCs w:val="20"/>
              </w:rPr>
            </w:pPr>
          </w:p>
        </w:tc>
      </w:tr>
    </w:tbl>
    <w:p w14:paraId="5BDBA797" w14:textId="77777777" w:rsidR="00374F4A" w:rsidRPr="00DD2B43" w:rsidRDefault="00374F4A" w:rsidP="003C69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3C69D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3C69D1">
      <w:pPr>
        <w:widowControl w:val="0"/>
        <w:jc w:val="both"/>
        <w:rPr>
          <w:rFonts w:ascii="GHEA Grapalat" w:hAnsi="GHEA Grapalat"/>
          <w:lang w:val="es-ES"/>
        </w:rPr>
      </w:pPr>
    </w:p>
    <w:p w14:paraId="49817F3E" w14:textId="77777777" w:rsidR="00B2572B" w:rsidRPr="000F6C24" w:rsidRDefault="00B2572B" w:rsidP="003C69D1">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3C69D1">
      <w:pPr>
        <w:rPr>
          <w:rFonts w:ascii="GHEA Grapalat" w:hAnsi="GHEA Grapalat"/>
          <w:b/>
        </w:rPr>
      </w:pPr>
      <w:r>
        <w:rPr>
          <w:rFonts w:ascii="GHEA Grapalat" w:hAnsi="GHEA Grapalat"/>
          <w:b/>
        </w:rPr>
        <w:br w:type="page"/>
      </w:r>
    </w:p>
    <w:p w14:paraId="4BFC42D4" w14:textId="382E5114" w:rsidR="00B2572B" w:rsidRPr="00B138F3" w:rsidRDefault="00B2572B" w:rsidP="003C69D1">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54FBDC35" w:rsidR="00B2572B" w:rsidRPr="00B138F3" w:rsidRDefault="00B2572B"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5042F1">
        <w:rPr>
          <w:rFonts w:ascii="GHEA Grapalat" w:hAnsi="GHEA Grapalat"/>
          <w:b/>
          <w:sz w:val="24"/>
          <w:szCs w:val="24"/>
        </w:rPr>
        <w:t>25/9</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3C69D1">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3C69D1">
      <w:pPr>
        <w:widowControl w:val="0"/>
        <w:ind w:left="567" w:right="565"/>
        <w:jc w:val="center"/>
        <w:rPr>
          <w:rFonts w:ascii="GHEA Grapalat" w:hAnsi="GHEA Grapalat"/>
          <w:b/>
        </w:rPr>
      </w:pPr>
    </w:p>
    <w:p w14:paraId="1FA3B59C" w14:textId="77777777" w:rsidR="00BF7253" w:rsidRPr="00B138F3" w:rsidRDefault="00BF7253" w:rsidP="003C69D1">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3C69D1">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2D07A815" w:rsidR="00BF7253" w:rsidRPr="00D24CB5"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5876AD">
        <w:rPr>
          <w:rFonts w:ascii="GHEA Grapalat" w:eastAsiaTheme="minorHAnsi" w:hAnsi="GHEA Grapalat" w:cstheme="minorBidi"/>
        </w:rPr>
        <w:t>сто двадцать</w:t>
      </w:r>
      <w:r w:rsidR="00165F09"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Pr="00024B87">
        <w:rPr>
          <w:rFonts w:ascii="GHEA Grapalat" w:eastAsiaTheme="minorHAnsi" w:hAnsi="GHEA Grapalat" w:cstheme="minorBidi"/>
        </w:rPr>
        <w:lastRenderedPageBreak/>
        <w:t>который указан в упомянутом в настоящем пункте приглашении к процедуре закупок.</w:t>
      </w:r>
    </w:p>
    <w:p w14:paraId="054D82E5" w14:textId="77777777" w:rsidR="00416905" w:rsidRPr="00BF06D5" w:rsidRDefault="00416905"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3C69D1">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3C69D1">
      <w:pPr>
        <w:widowControl w:val="0"/>
        <w:ind w:left="567" w:right="565"/>
        <w:jc w:val="center"/>
        <w:rPr>
          <w:rFonts w:ascii="GHEA Grapalat" w:hAnsi="GHEA Grapalat"/>
          <w:b/>
        </w:rPr>
      </w:pPr>
    </w:p>
    <w:p w14:paraId="5C8B3031" w14:textId="77777777" w:rsidR="00CF2692" w:rsidRPr="00B138F3" w:rsidRDefault="00CF2692" w:rsidP="003C69D1">
      <w:pPr>
        <w:widowControl w:val="0"/>
        <w:ind w:left="567" w:right="565"/>
        <w:jc w:val="center"/>
        <w:rPr>
          <w:rFonts w:ascii="GHEA Grapalat" w:hAnsi="GHEA Grapalat"/>
          <w:b/>
        </w:rPr>
      </w:pPr>
    </w:p>
    <w:p w14:paraId="62C4B99D" w14:textId="77777777" w:rsidR="00CF2692" w:rsidRPr="00B138F3" w:rsidRDefault="00CF2692" w:rsidP="003C69D1">
      <w:pPr>
        <w:widowControl w:val="0"/>
        <w:ind w:left="567" w:right="565"/>
        <w:jc w:val="center"/>
        <w:rPr>
          <w:rFonts w:ascii="GHEA Grapalat" w:hAnsi="GHEA Grapalat"/>
          <w:b/>
        </w:rPr>
      </w:pPr>
    </w:p>
    <w:p w14:paraId="3011B8DE" w14:textId="77777777" w:rsidR="00CF2692" w:rsidRPr="00B138F3" w:rsidRDefault="00CF2692" w:rsidP="003C69D1">
      <w:pPr>
        <w:widowControl w:val="0"/>
        <w:ind w:left="567" w:right="565"/>
        <w:jc w:val="center"/>
        <w:rPr>
          <w:rFonts w:ascii="GHEA Grapalat" w:hAnsi="GHEA Grapalat"/>
          <w:b/>
        </w:rPr>
      </w:pPr>
    </w:p>
    <w:p w14:paraId="4D723E6B" w14:textId="77777777" w:rsidR="001935FF" w:rsidRDefault="001935FF" w:rsidP="003C69D1">
      <w:pPr>
        <w:widowControl w:val="0"/>
        <w:ind w:firstLine="567"/>
        <w:jc w:val="right"/>
        <w:rPr>
          <w:rFonts w:ascii="GHEA Grapalat" w:hAnsi="GHEA Grapalat"/>
          <w:b/>
        </w:rPr>
      </w:pPr>
    </w:p>
    <w:p w14:paraId="25D3497E" w14:textId="77777777" w:rsidR="001935FF" w:rsidRDefault="001935FF" w:rsidP="003C69D1">
      <w:pPr>
        <w:widowControl w:val="0"/>
        <w:ind w:firstLine="567"/>
        <w:jc w:val="right"/>
        <w:rPr>
          <w:rFonts w:ascii="GHEA Grapalat" w:hAnsi="GHEA Grapalat"/>
          <w:b/>
        </w:rPr>
      </w:pPr>
    </w:p>
    <w:p w14:paraId="4CB8F7F2" w14:textId="77777777" w:rsidR="001935FF" w:rsidRDefault="001935FF" w:rsidP="003C69D1">
      <w:pPr>
        <w:widowControl w:val="0"/>
        <w:ind w:firstLine="567"/>
        <w:jc w:val="right"/>
        <w:rPr>
          <w:rFonts w:ascii="GHEA Grapalat" w:hAnsi="GHEA Grapalat"/>
          <w:b/>
        </w:rPr>
      </w:pPr>
    </w:p>
    <w:p w14:paraId="5DDDF383" w14:textId="77777777" w:rsidR="001935FF" w:rsidRDefault="001935FF" w:rsidP="003C69D1">
      <w:pPr>
        <w:widowControl w:val="0"/>
        <w:ind w:firstLine="567"/>
        <w:jc w:val="right"/>
        <w:rPr>
          <w:rFonts w:ascii="GHEA Grapalat" w:hAnsi="GHEA Grapalat"/>
          <w:b/>
        </w:rPr>
      </w:pPr>
    </w:p>
    <w:p w14:paraId="27D924FA" w14:textId="77777777" w:rsidR="001935FF" w:rsidRDefault="001935FF" w:rsidP="003C69D1">
      <w:pPr>
        <w:widowControl w:val="0"/>
        <w:ind w:firstLine="567"/>
        <w:jc w:val="right"/>
        <w:rPr>
          <w:rFonts w:ascii="GHEA Grapalat" w:hAnsi="GHEA Grapalat"/>
          <w:b/>
        </w:rPr>
      </w:pPr>
    </w:p>
    <w:p w14:paraId="64C3EE17" w14:textId="77777777" w:rsidR="001935FF" w:rsidRDefault="001935FF" w:rsidP="003C69D1">
      <w:pPr>
        <w:widowControl w:val="0"/>
        <w:ind w:firstLine="567"/>
        <w:jc w:val="right"/>
        <w:rPr>
          <w:rFonts w:ascii="GHEA Grapalat" w:hAnsi="GHEA Grapalat"/>
          <w:b/>
        </w:rPr>
      </w:pPr>
    </w:p>
    <w:p w14:paraId="1E8FAC4F" w14:textId="77777777" w:rsidR="00037EB1" w:rsidRPr="005042F1" w:rsidRDefault="00037EB1" w:rsidP="003C69D1">
      <w:pPr>
        <w:widowControl w:val="0"/>
        <w:ind w:firstLine="567"/>
        <w:jc w:val="right"/>
        <w:rPr>
          <w:rFonts w:ascii="GHEA Grapalat" w:hAnsi="GHEA Grapalat"/>
          <w:b/>
        </w:rPr>
      </w:pPr>
    </w:p>
    <w:p w14:paraId="7E0CC974" w14:textId="77777777" w:rsidR="00037EB1" w:rsidRPr="005042F1" w:rsidRDefault="00037EB1" w:rsidP="003C69D1">
      <w:pPr>
        <w:widowControl w:val="0"/>
        <w:ind w:firstLine="567"/>
        <w:jc w:val="right"/>
        <w:rPr>
          <w:rFonts w:ascii="GHEA Grapalat" w:hAnsi="GHEA Grapalat"/>
          <w:b/>
        </w:rPr>
      </w:pPr>
    </w:p>
    <w:p w14:paraId="5FE0619A" w14:textId="08D21218" w:rsidR="001005B0" w:rsidRPr="00C715FB" w:rsidRDefault="007B3F5F" w:rsidP="003C69D1">
      <w:pPr>
        <w:widowControl w:val="0"/>
        <w:ind w:firstLine="567"/>
        <w:jc w:val="right"/>
        <w:rPr>
          <w:rFonts w:ascii="GHEA Grapalat" w:hAnsi="GHEA Grapalat"/>
          <w:b/>
        </w:rPr>
      </w:pPr>
      <w:r w:rsidRPr="00C715FB">
        <w:rPr>
          <w:rFonts w:ascii="GHEA Grapalat" w:hAnsi="GHEA Grapalat"/>
          <w:b/>
        </w:rPr>
        <w:t>Приложение № 4</w:t>
      </w:r>
    </w:p>
    <w:p w14:paraId="3E0D4AB5" w14:textId="56538C3E" w:rsidR="007B3F5F" w:rsidRPr="00C715FB" w:rsidRDefault="007B3F5F" w:rsidP="003C69D1">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409E9">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409E9">
        <w:rPr>
          <w:rFonts w:ascii="GHEA Grapalat" w:hAnsi="GHEA Grapalat"/>
          <w:b/>
        </w:rPr>
        <w:t>BMAShDzB-</w:t>
      </w:r>
      <w:r w:rsidR="005042F1">
        <w:rPr>
          <w:rFonts w:ascii="GHEA Grapalat" w:hAnsi="GHEA Grapalat"/>
          <w:b/>
        </w:rPr>
        <w:t>25/9</w:t>
      </w:r>
      <w:r w:rsidRPr="00C715FB">
        <w:rPr>
          <w:rFonts w:ascii="GHEA Grapalat" w:hAnsi="GHEA Grapalat"/>
          <w:b/>
        </w:rPr>
        <w:t>"</w:t>
      </w:r>
      <w:r w:rsidRPr="00C715FB">
        <w:rPr>
          <w:rStyle w:val="FootnoteReference"/>
          <w:rFonts w:ascii="GHEA Grapalat" w:hAnsi="GHEA Grapalat"/>
          <w:b/>
        </w:rPr>
        <w:footnoteReference w:customMarkFollows="1" w:id="19"/>
        <w:t>*</w:t>
      </w:r>
    </w:p>
    <w:p w14:paraId="1EF7D29B" w14:textId="77777777" w:rsidR="002A4554" w:rsidRPr="00C715FB" w:rsidRDefault="002A4554" w:rsidP="003C69D1">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3C69D1">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3C69D1">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3C69D1">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3C69D1">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3C69D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3C69D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3C69D1">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3C69D1">
      <w:pPr>
        <w:widowControl w:val="0"/>
        <w:ind w:left="567" w:right="565"/>
        <w:jc w:val="center"/>
        <w:rPr>
          <w:rFonts w:ascii="GHEA Grapalat" w:hAnsi="GHEA Grapalat"/>
          <w:b/>
        </w:rPr>
      </w:pPr>
    </w:p>
    <w:p w14:paraId="7AA9742F" w14:textId="77777777" w:rsidR="00CF2692" w:rsidRPr="00C715FB" w:rsidRDefault="00CF2692" w:rsidP="003C69D1">
      <w:pPr>
        <w:widowControl w:val="0"/>
        <w:ind w:left="567" w:right="565"/>
        <w:jc w:val="center"/>
        <w:rPr>
          <w:rFonts w:ascii="GHEA Grapalat" w:hAnsi="GHEA Grapalat"/>
          <w:b/>
        </w:rPr>
      </w:pPr>
    </w:p>
    <w:p w14:paraId="51DB381E" w14:textId="77777777" w:rsidR="007B3F5F" w:rsidRPr="00C715FB" w:rsidRDefault="007B3F5F" w:rsidP="003C69D1">
      <w:pPr>
        <w:widowControl w:val="0"/>
        <w:ind w:left="567" w:right="565"/>
        <w:jc w:val="center"/>
        <w:rPr>
          <w:rFonts w:ascii="GHEA Grapalat" w:hAnsi="GHEA Grapalat"/>
          <w:b/>
        </w:rPr>
      </w:pPr>
    </w:p>
    <w:p w14:paraId="6204B947" w14:textId="77777777" w:rsidR="00CF2692" w:rsidRPr="00C715FB" w:rsidRDefault="00CF2692" w:rsidP="003C69D1">
      <w:pPr>
        <w:widowControl w:val="0"/>
        <w:ind w:left="567" w:right="565"/>
        <w:jc w:val="center"/>
        <w:rPr>
          <w:rFonts w:ascii="GHEA Grapalat" w:hAnsi="GHEA Grapalat"/>
          <w:b/>
        </w:rPr>
      </w:pPr>
    </w:p>
    <w:p w14:paraId="6883EB0D" w14:textId="51421C69" w:rsidR="00CB2230" w:rsidRPr="00C715FB" w:rsidRDefault="00CB2230" w:rsidP="003C69D1">
      <w:pPr>
        <w:rPr>
          <w:rFonts w:ascii="GHEA Grapalat" w:hAnsi="GHEA Grapalat"/>
          <w:b/>
        </w:rPr>
      </w:pPr>
    </w:p>
    <w:p w14:paraId="1C62D1A5" w14:textId="77777777" w:rsidR="000D2B3D" w:rsidRDefault="000D2B3D" w:rsidP="003C69D1">
      <w:pPr>
        <w:widowControl w:val="0"/>
        <w:ind w:firstLine="567"/>
        <w:jc w:val="right"/>
        <w:rPr>
          <w:rFonts w:ascii="GHEA Grapalat" w:hAnsi="GHEA Grapalat"/>
          <w:b/>
        </w:rPr>
      </w:pPr>
    </w:p>
    <w:p w14:paraId="35502F51" w14:textId="77777777" w:rsidR="000D2B3D" w:rsidRDefault="000D2B3D" w:rsidP="003C69D1">
      <w:pPr>
        <w:widowControl w:val="0"/>
        <w:ind w:firstLine="567"/>
        <w:jc w:val="right"/>
        <w:rPr>
          <w:rFonts w:ascii="GHEA Grapalat" w:hAnsi="GHEA Grapalat"/>
          <w:b/>
        </w:rPr>
      </w:pPr>
    </w:p>
    <w:p w14:paraId="7B7E2F12" w14:textId="77777777" w:rsidR="00037EB1" w:rsidRPr="005042F1" w:rsidRDefault="00037EB1" w:rsidP="00037EB1">
      <w:pPr>
        <w:widowControl w:val="0"/>
        <w:contextualSpacing/>
        <w:jc w:val="right"/>
        <w:rPr>
          <w:rFonts w:ascii="GHEA Grapalat" w:hAnsi="GHEA Grapalat"/>
          <w:b/>
          <w:i/>
          <w:sz w:val="22"/>
          <w:szCs w:val="22"/>
        </w:rPr>
      </w:pPr>
    </w:p>
    <w:p w14:paraId="79BB5A8F" w14:textId="3BE5D737" w:rsidR="00037EB1" w:rsidRPr="00572A57" w:rsidRDefault="00037EB1" w:rsidP="00037EB1">
      <w:pPr>
        <w:widowControl w:val="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238E18D0" w14:textId="295DF453" w:rsidR="00037EB1" w:rsidRPr="00594D27" w:rsidRDefault="00037EB1" w:rsidP="00037EB1">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EQ-BMAShDzB-</w:t>
      </w:r>
      <w:r w:rsidR="005042F1">
        <w:rPr>
          <w:rFonts w:ascii="GHEA Grapalat" w:hAnsi="GHEA Grapalat"/>
          <w:b/>
          <w:i/>
          <w:sz w:val="22"/>
          <w:szCs w:val="22"/>
        </w:rPr>
        <w:t>25/9</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0"/>
        <w:t>*</w:t>
      </w:r>
    </w:p>
    <w:p w14:paraId="1D5A9697" w14:textId="77777777" w:rsidR="00037EB1" w:rsidRPr="00B138F3" w:rsidRDefault="00037EB1" w:rsidP="00037EB1">
      <w:pPr>
        <w:widowControl w:val="0"/>
        <w:jc w:val="center"/>
        <w:rPr>
          <w:rFonts w:ascii="GHEA Grapalat" w:hAnsi="GHEA Grapalat"/>
          <w:b/>
          <w:sz w:val="22"/>
          <w:szCs w:val="22"/>
        </w:rPr>
      </w:pPr>
    </w:p>
    <w:p w14:paraId="374FED15" w14:textId="77777777" w:rsidR="00037EB1" w:rsidRPr="00B138F3" w:rsidRDefault="00037EB1" w:rsidP="00037EB1">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0470A62" w14:textId="77777777" w:rsidR="00037EB1" w:rsidRPr="00B138F3" w:rsidRDefault="00037EB1" w:rsidP="00037EB1">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37EB1" w:rsidRPr="00B138F3" w14:paraId="118B8FD4" w14:textId="77777777" w:rsidTr="00AB3E0B">
        <w:tc>
          <w:tcPr>
            <w:tcW w:w="4786" w:type="dxa"/>
          </w:tcPr>
          <w:p w14:paraId="10661D95" w14:textId="77777777" w:rsidR="00037EB1" w:rsidRPr="00B138F3" w:rsidRDefault="00037EB1" w:rsidP="00AB3E0B">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88997A6" w14:textId="77777777" w:rsidR="00037EB1" w:rsidRPr="00B138F3" w:rsidRDefault="00037EB1" w:rsidP="00AB3E0B">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14:paraId="3219674C" w14:textId="77777777" w:rsidR="00037EB1" w:rsidRPr="00B138F3" w:rsidRDefault="00037EB1" w:rsidP="00037EB1">
      <w:pPr>
        <w:widowControl w:val="0"/>
        <w:rPr>
          <w:rFonts w:ascii="GHEA Grapalat" w:hAnsi="GHEA Grapalat" w:cs="GHEA Grapalat"/>
          <w:b/>
          <w:sz w:val="22"/>
          <w:szCs w:val="22"/>
        </w:rPr>
      </w:pPr>
    </w:p>
    <w:p w14:paraId="139C99B1" w14:textId="77777777" w:rsidR="00037EB1" w:rsidRPr="00B138F3" w:rsidRDefault="00037EB1" w:rsidP="00037EB1">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9C0CEEC" w14:textId="77777777" w:rsidR="00037EB1" w:rsidRPr="00B138F3" w:rsidRDefault="00037EB1" w:rsidP="00037EB1">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4CF39B4" w14:textId="77777777" w:rsidR="00037EB1" w:rsidRPr="00B138F3" w:rsidRDefault="00037EB1" w:rsidP="00037EB1">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CE5A5E7" w14:textId="77777777" w:rsidR="00037EB1" w:rsidRPr="00B138F3" w:rsidRDefault="00037EB1" w:rsidP="00037EB1">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211A5DF8" w14:textId="77777777" w:rsidR="00037EB1" w:rsidRPr="00B138F3" w:rsidRDefault="00037EB1" w:rsidP="00037EB1">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B93BEC6" w14:textId="77777777" w:rsidR="00037EB1" w:rsidRPr="00B138F3" w:rsidRDefault="00037EB1" w:rsidP="00037EB1">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E0A76F0" w14:textId="77777777" w:rsidR="00037EB1" w:rsidRPr="00B138F3" w:rsidRDefault="00037EB1" w:rsidP="00037EB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281BA31" w14:textId="77777777" w:rsidR="00037EB1" w:rsidRPr="00B138F3" w:rsidRDefault="00037EB1" w:rsidP="00037EB1">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5D0BDF2" w14:textId="77777777" w:rsidR="00037EB1" w:rsidRPr="00B138F3" w:rsidRDefault="00037EB1" w:rsidP="00037EB1">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413C615" w14:textId="77777777" w:rsidR="00037EB1" w:rsidRPr="00B138F3" w:rsidRDefault="00037EB1" w:rsidP="00037EB1">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5A2CCF3" w14:textId="77777777" w:rsidR="00037EB1" w:rsidRPr="00B138F3" w:rsidRDefault="00037EB1" w:rsidP="00037EB1">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19D5E64"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3D3B138C"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E69A705"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6393764"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C0EE997"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3244623"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1A35EFD"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B138F3">
        <w:rPr>
          <w:rFonts w:ascii="GHEA Grapalat" w:hAnsi="GHEA Grapalat"/>
          <w:sz w:val="22"/>
          <w:szCs w:val="22"/>
        </w:rPr>
        <w:lastRenderedPageBreak/>
        <w:t>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3800B8B"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247A240"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128210F"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B88EB95"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EC28746" w14:textId="77777777" w:rsidR="00037EB1" w:rsidRPr="00185BB2" w:rsidRDefault="00037EB1" w:rsidP="00037EB1">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67CC6198" w14:textId="77777777" w:rsidR="00037EB1" w:rsidRPr="00B138F3" w:rsidRDefault="00037EB1" w:rsidP="00037EB1">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6C8E3E7"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3DBED0A"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7213D20" w14:textId="77777777" w:rsidR="00037EB1" w:rsidRPr="00B138F3" w:rsidDel="00A13215"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132B9B6" w14:textId="77777777" w:rsidR="00037EB1" w:rsidRPr="00EC1F84" w:rsidRDefault="00037EB1" w:rsidP="00037EB1">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0B40BA" w14:textId="77777777" w:rsidR="00037EB1" w:rsidRPr="00B138F3" w:rsidRDefault="00037EB1" w:rsidP="00037EB1">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4BEEF99" w14:textId="77777777" w:rsidR="00037EB1" w:rsidRPr="00CC28E2" w:rsidRDefault="00037EB1" w:rsidP="00037EB1">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7BFA73C1" w14:textId="77777777" w:rsidR="00037EB1" w:rsidRPr="00CC28E2" w:rsidRDefault="00037EB1" w:rsidP="00037EB1">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5237B5A3" w14:textId="77777777" w:rsidR="00037EB1" w:rsidRPr="00CC28E2" w:rsidRDefault="00037EB1" w:rsidP="00037EB1">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E40183D" w14:textId="77777777" w:rsidR="00037EB1" w:rsidRPr="00CC28E2" w:rsidRDefault="00037EB1" w:rsidP="00037EB1">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3BEEB6D3" w14:textId="77777777" w:rsidR="00037EB1" w:rsidRPr="00CC28E2" w:rsidRDefault="00037EB1" w:rsidP="00037EB1">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4FE88E40" w14:textId="77777777" w:rsidR="00037EB1" w:rsidRPr="00CC28E2" w:rsidRDefault="00037EB1" w:rsidP="00037EB1">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27A5FFAC" w14:textId="77777777" w:rsidR="00037EB1" w:rsidRPr="00D847AB" w:rsidRDefault="00037EB1" w:rsidP="00037EB1">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264E3BD5" w14:textId="77777777" w:rsidR="00037EB1" w:rsidRPr="00B138F3" w:rsidRDefault="00037EB1" w:rsidP="00037EB1">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225A25C2" w14:textId="77777777" w:rsidR="00037EB1" w:rsidRDefault="00037EB1" w:rsidP="00037EB1">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776752F9" w14:textId="77777777" w:rsidR="00037EB1" w:rsidRPr="00B138F3" w:rsidRDefault="00037EB1" w:rsidP="00037EB1">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1E70FF2" w14:textId="77777777" w:rsidR="00037EB1" w:rsidRDefault="00037EB1" w:rsidP="00037EB1">
      <w:pPr>
        <w:widowControl w:val="0"/>
        <w:ind w:right="4250"/>
        <w:rPr>
          <w:rFonts w:ascii="GHEA Grapalat" w:hAnsi="GHEA Grapalat"/>
          <w:sz w:val="22"/>
          <w:szCs w:val="22"/>
        </w:rPr>
      </w:pPr>
    </w:p>
    <w:p w14:paraId="285B8990" w14:textId="77777777" w:rsidR="00037EB1" w:rsidRPr="00B138F3" w:rsidRDefault="00037EB1" w:rsidP="00037EB1">
      <w:pPr>
        <w:widowControl w:val="0"/>
        <w:ind w:right="4250"/>
        <w:rPr>
          <w:rFonts w:ascii="GHEA Grapalat" w:hAnsi="GHEA Grapalat"/>
          <w:sz w:val="22"/>
          <w:szCs w:val="22"/>
        </w:rPr>
      </w:pPr>
    </w:p>
    <w:p w14:paraId="5AB91A33" w14:textId="77777777" w:rsidR="00037EB1" w:rsidRPr="004D5A00" w:rsidRDefault="00037EB1" w:rsidP="00037EB1">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0A2EFBE9" w14:textId="77777777" w:rsidR="00037EB1" w:rsidRPr="004D5A00" w:rsidRDefault="00037EB1" w:rsidP="00037EB1">
      <w:pPr>
        <w:widowControl w:val="0"/>
        <w:tabs>
          <w:tab w:val="left" w:pos="1134"/>
        </w:tabs>
        <w:ind w:firstLine="567"/>
        <w:jc w:val="both"/>
        <w:rPr>
          <w:rFonts w:ascii="GHEA Grapalat" w:hAnsi="GHEA Grapalat"/>
          <w:sz w:val="22"/>
          <w:szCs w:val="22"/>
        </w:rPr>
      </w:pPr>
    </w:p>
    <w:p w14:paraId="4782C3E7" w14:textId="77777777" w:rsidR="00037EB1" w:rsidRPr="004D5A00" w:rsidRDefault="00037EB1" w:rsidP="00037EB1">
      <w:pPr>
        <w:widowControl w:val="0"/>
        <w:tabs>
          <w:tab w:val="left" w:pos="1134"/>
        </w:tabs>
        <w:ind w:firstLine="567"/>
        <w:jc w:val="both"/>
        <w:rPr>
          <w:rFonts w:ascii="GHEA Grapalat" w:hAnsi="GHEA Grapalat"/>
          <w:sz w:val="22"/>
          <w:szCs w:val="22"/>
        </w:rPr>
      </w:pPr>
    </w:p>
    <w:p w14:paraId="7EA25FD6" w14:textId="77777777" w:rsidR="00037EB1" w:rsidRPr="004D5A00" w:rsidRDefault="00037EB1" w:rsidP="00037EB1">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37EB1" w:rsidRPr="00B138F3" w14:paraId="5ADDEC6A"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39CAA" w14:textId="77777777" w:rsidR="00037EB1" w:rsidRPr="004D5A00" w:rsidRDefault="00037EB1" w:rsidP="00AB3E0B">
            <w:pPr>
              <w:widowControl w:val="0"/>
              <w:tabs>
                <w:tab w:val="left" w:pos="3402"/>
              </w:tabs>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37EB1" w:rsidRPr="00B138F3" w14:paraId="7D934CFD"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3835D" w14:textId="77777777" w:rsidR="00037EB1" w:rsidRPr="00B138F3" w:rsidRDefault="00037EB1" w:rsidP="00AB3E0B">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37EB1" w:rsidRPr="00B138F3" w14:paraId="18312B26" w14:textId="77777777" w:rsidTr="00AB3E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FD8DAF" w14:textId="77777777" w:rsidR="00037EB1" w:rsidRPr="00B138F3" w:rsidRDefault="00037EB1" w:rsidP="00AB3E0B">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37EB1" w:rsidRPr="00B138F3" w14:paraId="0CEA26A6" w14:textId="77777777" w:rsidTr="00AB3E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51099A"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37EB1" w:rsidRPr="00B138F3" w14:paraId="699CCF67" w14:textId="77777777" w:rsidTr="00AB3E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D96FA5"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37EB1" w:rsidRPr="00B138F3" w14:paraId="49CE5A05" w14:textId="77777777" w:rsidTr="00AB3E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D80AE"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37EB1" w:rsidRPr="00B138F3" w14:paraId="6340B4DA"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603E3F"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37EB1" w:rsidRPr="00B138F3" w14:paraId="3C45E196"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6F15A"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37EB1" w:rsidRPr="00B138F3" w14:paraId="7EC09748"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13CD"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37EB1" w:rsidRPr="00B138F3" w14:paraId="5539511A"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789001"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37EB1" w:rsidRPr="00B138F3" w14:paraId="1623E065" w14:textId="77777777" w:rsidTr="00AB3E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92B03"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37EB1" w:rsidRPr="00B138F3" w14:paraId="136DCD95" w14:textId="77777777" w:rsidTr="00AB3E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642F0C"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37EB1" w:rsidRPr="00B138F3" w14:paraId="6F95FF0C" w14:textId="77777777" w:rsidTr="00AB3E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748818"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37EB1" w:rsidRPr="00B138F3" w14:paraId="3882EAB9"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652C9"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37EB1" w:rsidRPr="00B138F3" w14:paraId="16D40572"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37ECC"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37EB1" w:rsidRPr="00B138F3" w14:paraId="0F3B789E"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E195C4"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37EB1" w:rsidRPr="00B138F3" w14:paraId="425621E7"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EF4E6"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37EB1" w:rsidRPr="00B138F3" w14:paraId="503D5D19" w14:textId="77777777" w:rsidTr="00AB3E0B">
        <w:trPr>
          <w:trHeight w:val="424"/>
        </w:trPr>
        <w:tc>
          <w:tcPr>
            <w:tcW w:w="10980" w:type="dxa"/>
            <w:gridSpan w:val="2"/>
            <w:tcBorders>
              <w:top w:val="single" w:sz="4" w:space="0" w:color="auto"/>
              <w:left w:val="single" w:sz="4" w:space="0" w:color="auto"/>
              <w:right w:val="single" w:sz="4" w:space="0" w:color="000000"/>
            </w:tcBorders>
            <w:noWrap/>
            <w:vAlign w:val="bottom"/>
          </w:tcPr>
          <w:p w14:paraId="7D5F689D"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37EB1" w:rsidRPr="00B138F3" w14:paraId="19DD528B" w14:textId="77777777" w:rsidTr="00AB3E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2970E8"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37EB1" w:rsidRPr="00B138F3" w14:paraId="559F2DC3" w14:textId="77777777" w:rsidTr="00AB3E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4654D" w14:textId="77777777" w:rsidR="00037EB1" w:rsidRPr="00B138F3" w:rsidRDefault="00037EB1" w:rsidP="00AB3E0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37EB1" w:rsidRPr="00B138F3" w14:paraId="61D78CF3" w14:textId="77777777" w:rsidTr="00AB3E0B">
        <w:trPr>
          <w:trHeight w:val="3234"/>
        </w:trPr>
        <w:tc>
          <w:tcPr>
            <w:tcW w:w="5616" w:type="dxa"/>
            <w:tcBorders>
              <w:top w:val="nil"/>
              <w:left w:val="single" w:sz="4" w:space="0" w:color="auto"/>
              <w:bottom w:val="single" w:sz="4" w:space="0" w:color="auto"/>
              <w:right w:val="single" w:sz="4" w:space="0" w:color="auto"/>
            </w:tcBorders>
            <w:noWrap/>
            <w:vAlign w:val="bottom"/>
          </w:tcPr>
          <w:p w14:paraId="56AB762B" w14:textId="77777777" w:rsidR="00037EB1" w:rsidRPr="00B138F3" w:rsidRDefault="00037EB1" w:rsidP="00AB3E0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AE131C8" w14:textId="77777777" w:rsidR="00037EB1" w:rsidRPr="00B138F3" w:rsidRDefault="00037EB1" w:rsidP="00AB3E0B">
            <w:pPr>
              <w:widowControl w:val="0"/>
              <w:rPr>
                <w:rFonts w:ascii="GHEA Grapalat" w:hAnsi="GHEA Grapalat" w:cs="Sylfaen"/>
              </w:rPr>
            </w:pPr>
          </w:p>
          <w:p w14:paraId="7C3F772E" w14:textId="77777777" w:rsidR="00037EB1" w:rsidRPr="00B138F3" w:rsidRDefault="00037EB1" w:rsidP="00AB3E0B">
            <w:pPr>
              <w:widowControl w:val="0"/>
              <w:jc w:val="right"/>
              <w:rPr>
                <w:rFonts w:ascii="GHEA Grapalat" w:hAnsi="GHEA Grapalat" w:cs="Tahoma"/>
              </w:rPr>
            </w:pPr>
            <w:r w:rsidRPr="00B138F3">
              <w:rPr>
                <w:rFonts w:ascii="GHEA Grapalat" w:hAnsi="GHEA Grapalat"/>
              </w:rPr>
              <w:t>/____________________/</w:t>
            </w:r>
          </w:p>
          <w:p w14:paraId="29CC2263" w14:textId="77777777" w:rsidR="00037EB1" w:rsidRPr="00B138F3" w:rsidRDefault="00037EB1" w:rsidP="00AB3E0B">
            <w:pPr>
              <w:widowControl w:val="0"/>
              <w:rPr>
                <w:rFonts w:ascii="GHEA Grapalat" w:hAnsi="GHEA Grapalat" w:cs="Sylfaen"/>
              </w:rPr>
            </w:pPr>
          </w:p>
          <w:p w14:paraId="1750016A" w14:textId="77777777" w:rsidR="00037EB1" w:rsidRPr="00B138F3" w:rsidRDefault="00037EB1" w:rsidP="00AB3E0B">
            <w:pPr>
              <w:widowControl w:val="0"/>
              <w:jc w:val="right"/>
              <w:rPr>
                <w:rFonts w:ascii="GHEA Grapalat" w:hAnsi="GHEA Grapalat" w:cs="Sylfaen"/>
              </w:rPr>
            </w:pPr>
            <w:r w:rsidRPr="00B138F3">
              <w:rPr>
                <w:rFonts w:ascii="GHEA Grapalat" w:hAnsi="GHEA Grapalat"/>
              </w:rPr>
              <w:t>/____________________/</w:t>
            </w:r>
          </w:p>
          <w:p w14:paraId="735303FD" w14:textId="77777777" w:rsidR="00037EB1" w:rsidRPr="00B138F3" w:rsidRDefault="00037EB1" w:rsidP="00AB3E0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52CD01DC" w14:textId="77777777" w:rsidR="00037EB1" w:rsidRPr="00B138F3" w:rsidRDefault="00037EB1" w:rsidP="00AB3E0B">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DCD45FE" w14:textId="77777777" w:rsidR="00037EB1" w:rsidRPr="00B138F3" w:rsidRDefault="00037EB1" w:rsidP="00AB3E0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702D86B" w14:textId="77777777" w:rsidR="00037EB1" w:rsidRPr="00B138F3" w:rsidRDefault="00037EB1" w:rsidP="00AB3E0B">
            <w:pPr>
              <w:widowControl w:val="0"/>
              <w:rPr>
                <w:rFonts w:ascii="GHEA Grapalat" w:hAnsi="GHEA Grapalat" w:cs="Sylfaen"/>
              </w:rPr>
            </w:pPr>
          </w:p>
          <w:p w14:paraId="73357515" w14:textId="77777777" w:rsidR="00037EB1" w:rsidRPr="00B138F3" w:rsidRDefault="00037EB1" w:rsidP="00AB3E0B">
            <w:pPr>
              <w:widowControl w:val="0"/>
              <w:jc w:val="right"/>
              <w:rPr>
                <w:rFonts w:ascii="GHEA Grapalat" w:hAnsi="GHEA Grapalat" w:cs="Sylfaen"/>
              </w:rPr>
            </w:pPr>
            <w:r w:rsidRPr="00B138F3">
              <w:rPr>
                <w:rFonts w:ascii="GHEA Grapalat" w:hAnsi="GHEA Grapalat"/>
              </w:rPr>
              <w:t>/____________________/</w:t>
            </w:r>
          </w:p>
          <w:p w14:paraId="64D99C44" w14:textId="77777777" w:rsidR="00037EB1" w:rsidRPr="00B138F3" w:rsidRDefault="00037EB1" w:rsidP="00AB3E0B">
            <w:pPr>
              <w:widowControl w:val="0"/>
              <w:jc w:val="right"/>
              <w:rPr>
                <w:rFonts w:ascii="GHEA Grapalat" w:hAnsi="GHEA Grapalat" w:cs="Tahoma"/>
              </w:rPr>
            </w:pPr>
          </w:p>
          <w:p w14:paraId="0B4CBD70" w14:textId="77777777" w:rsidR="00037EB1" w:rsidRPr="00B138F3" w:rsidRDefault="00037EB1" w:rsidP="00AB3E0B">
            <w:pPr>
              <w:widowControl w:val="0"/>
              <w:jc w:val="right"/>
              <w:rPr>
                <w:rFonts w:ascii="GHEA Grapalat" w:hAnsi="GHEA Grapalat" w:cs="Sylfaen"/>
              </w:rPr>
            </w:pPr>
            <w:r w:rsidRPr="00B138F3">
              <w:rPr>
                <w:rFonts w:ascii="GHEA Grapalat" w:hAnsi="GHEA Grapalat"/>
              </w:rPr>
              <w:t>/____________________/</w:t>
            </w:r>
          </w:p>
          <w:p w14:paraId="1A0C3846" w14:textId="77777777" w:rsidR="00037EB1" w:rsidRPr="00B138F3" w:rsidRDefault="00037EB1" w:rsidP="00AB3E0B">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37EB1" w:rsidRPr="00B138F3" w14:paraId="6D5F366F" w14:textId="77777777" w:rsidTr="00AB3E0B">
        <w:trPr>
          <w:trHeight w:val="2194"/>
        </w:trPr>
        <w:tc>
          <w:tcPr>
            <w:tcW w:w="5616" w:type="dxa"/>
            <w:tcBorders>
              <w:top w:val="single" w:sz="4" w:space="0" w:color="auto"/>
              <w:left w:val="single" w:sz="4" w:space="0" w:color="auto"/>
              <w:right w:val="single" w:sz="4" w:space="0" w:color="auto"/>
            </w:tcBorders>
            <w:noWrap/>
            <w:vAlign w:val="bottom"/>
          </w:tcPr>
          <w:p w14:paraId="254736F9" w14:textId="77777777" w:rsidR="00037EB1" w:rsidRPr="00B138F3" w:rsidRDefault="00037EB1" w:rsidP="00AB3E0B">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814A920" w14:textId="77777777" w:rsidR="00037EB1" w:rsidRPr="00B138F3" w:rsidRDefault="00037EB1" w:rsidP="00AB3E0B">
            <w:pPr>
              <w:widowControl w:val="0"/>
              <w:rPr>
                <w:rFonts w:ascii="GHEA Grapalat" w:hAnsi="GHEA Grapalat"/>
              </w:rPr>
            </w:pPr>
          </w:p>
          <w:p w14:paraId="0BA91316" w14:textId="77777777" w:rsidR="00037EB1" w:rsidRPr="00B138F3" w:rsidRDefault="00037EB1" w:rsidP="00AB3E0B">
            <w:pPr>
              <w:widowControl w:val="0"/>
              <w:jc w:val="right"/>
              <w:rPr>
                <w:rFonts w:ascii="GHEA Grapalat" w:hAnsi="GHEA Grapalat" w:cs="Tahoma"/>
              </w:rPr>
            </w:pPr>
            <w:r w:rsidRPr="00B138F3">
              <w:rPr>
                <w:rFonts w:ascii="GHEA Grapalat" w:hAnsi="GHEA Grapalat"/>
              </w:rPr>
              <w:t>/____________________/</w:t>
            </w:r>
          </w:p>
          <w:p w14:paraId="704DDA07" w14:textId="77777777" w:rsidR="00037EB1" w:rsidRPr="00B138F3" w:rsidRDefault="00037EB1" w:rsidP="00AB3E0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230BB" w14:textId="77777777" w:rsidR="00037EB1" w:rsidRPr="00B138F3" w:rsidRDefault="00037EB1" w:rsidP="00AB3E0B">
            <w:pPr>
              <w:widowControl w:val="0"/>
              <w:rPr>
                <w:rFonts w:ascii="GHEA Grapalat" w:hAnsi="GHEA Grapalat" w:cs="Tahoma"/>
              </w:rPr>
            </w:pPr>
          </w:p>
          <w:p w14:paraId="50046F3E" w14:textId="77777777" w:rsidR="00037EB1" w:rsidRPr="00B138F3" w:rsidRDefault="00037EB1" w:rsidP="00AB3E0B">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52C7A5C" w14:textId="77777777" w:rsidR="00037EB1" w:rsidRPr="00B138F3" w:rsidRDefault="00037EB1" w:rsidP="00AB3E0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65EF749" w14:textId="77777777" w:rsidR="00037EB1" w:rsidRPr="00B138F3" w:rsidRDefault="00037EB1" w:rsidP="00AB3E0B">
            <w:pPr>
              <w:widowControl w:val="0"/>
              <w:rPr>
                <w:rFonts w:ascii="GHEA Grapalat" w:hAnsi="GHEA Grapalat" w:cs="Tahoma"/>
              </w:rPr>
            </w:pPr>
          </w:p>
          <w:p w14:paraId="24417986" w14:textId="77777777" w:rsidR="00037EB1" w:rsidRPr="00B138F3" w:rsidRDefault="00037EB1" w:rsidP="00AB3E0B">
            <w:pPr>
              <w:widowControl w:val="0"/>
              <w:jc w:val="right"/>
              <w:rPr>
                <w:rFonts w:ascii="GHEA Grapalat" w:hAnsi="GHEA Grapalat" w:cs="Tahoma"/>
              </w:rPr>
            </w:pPr>
            <w:r w:rsidRPr="00B138F3">
              <w:rPr>
                <w:rFonts w:ascii="GHEA Grapalat" w:hAnsi="GHEA Grapalat"/>
              </w:rPr>
              <w:t>/____________________/</w:t>
            </w:r>
          </w:p>
          <w:p w14:paraId="7EDFC086" w14:textId="77777777" w:rsidR="00037EB1" w:rsidRPr="00B138F3" w:rsidRDefault="00037EB1" w:rsidP="00AB3E0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8E9D362" w14:textId="77777777" w:rsidR="00037EB1" w:rsidRPr="00B138F3" w:rsidRDefault="00037EB1" w:rsidP="00AB3E0B">
            <w:pPr>
              <w:widowControl w:val="0"/>
              <w:rPr>
                <w:rFonts w:ascii="GHEA Grapalat" w:hAnsi="GHEA Grapalat" w:cs="Arial"/>
              </w:rPr>
            </w:pPr>
          </w:p>
        </w:tc>
      </w:tr>
      <w:tr w:rsidR="00037EB1" w:rsidRPr="00B138F3" w14:paraId="10856CB5" w14:textId="77777777" w:rsidTr="00AB3E0B">
        <w:trPr>
          <w:trHeight w:val="2194"/>
        </w:trPr>
        <w:tc>
          <w:tcPr>
            <w:tcW w:w="5616" w:type="dxa"/>
            <w:tcBorders>
              <w:top w:val="nil"/>
              <w:left w:val="single" w:sz="4" w:space="0" w:color="auto"/>
              <w:bottom w:val="single" w:sz="4" w:space="0" w:color="auto"/>
              <w:right w:val="single" w:sz="4" w:space="0" w:color="auto"/>
            </w:tcBorders>
            <w:noWrap/>
            <w:vAlign w:val="bottom"/>
          </w:tcPr>
          <w:p w14:paraId="78B82660" w14:textId="77777777" w:rsidR="00037EB1" w:rsidRPr="00B138F3" w:rsidRDefault="00037EB1" w:rsidP="00AB3E0B">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4BA51A00" w14:textId="77777777" w:rsidR="00037EB1" w:rsidRPr="00B138F3" w:rsidRDefault="00037EB1" w:rsidP="00AB3E0B">
            <w:pPr>
              <w:widowControl w:val="0"/>
              <w:rPr>
                <w:rFonts w:ascii="GHEA Grapalat" w:hAnsi="GHEA Grapalat" w:cs="Sylfaen"/>
              </w:rPr>
            </w:pPr>
          </w:p>
          <w:p w14:paraId="17E345D9" w14:textId="77777777" w:rsidR="00037EB1" w:rsidRPr="00B138F3" w:rsidRDefault="00037EB1" w:rsidP="00AB3E0B">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FB5321" w14:textId="77777777" w:rsidR="00037EB1" w:rsidRPr="00B138F3" w:rsidRDefault="00037EB1" w:rsidP="00AB3E0B">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38B0BC6E" w14:textId="77777777" w:rsidR="00037EB1" w:rsidRPr="00B138F3" w:rsidRDefault="00037EB1" w:rsidP="00AB3E0B">
            <w:pPr>
              <w:widowControl w:val="0"/>
              <w:rPr>
                <w:rFonts w:ascii="GHEA Grapalat" w:hAnsi="GHEA Grapalat"/>
              </w:rPr>
            </w:pPr>
          </w:p>
          <w:p w14:paraId="6F399E93" w14:textId="77777777" w:rsidR="00037EB1" w:rsidRPr="00B138F3" w:rsidRDefault="00037EB1" w:rsidP="00AB3E0B">
            <w:pPr>
              <w:widowControl w:val="0"/>
              <w:jc w:val="right"/>
              <w:rPr>
                <w:rFonts w:ascii="GHEA Grapalat" w:hAnsi="GHEA Grapalat" w:cs="Sylfaen"/>
              </w:rPr>
            </w:pPr>
            <w:r w:rsidRPr="00B138F3">
              <w:rPr>
                <w:rFonts w:ascii="GHEA Grapalat" w:hAnsi="GHEA Grapalat"/>
              </w:rPr>
              <w:t>23.в Дата исполнения: "___" ___ 20___г.</w:t>
            </w:r>
          </w:p>
        </w:tc>
      </w:tr>
    </w:tbl>
    <w:p w14:paraId="69A8269B" w14:textId="77777777" w:rsidR="00037EB1" w:rsidRPr="00EC1F84" w:rsidRDefault="00037EB1" w:rsidP="00037EB1">
      <w:pPr>
        <w:widowControl w:val="0"/>
        <w:tabs>
          <w:tab w:val="left" w:pos="1134"/>
        </w:tabs>
        <w:ind w:firstLine="567"/>
        <w:jc w:val="both"/>
        <w:rPr>
          <w:rFonts w:ascii="GHEA Grapalat" w:hAnsi="GHEA Grapalat"/>
          <w:sz w:val="22"/>
          <w:szCs w:val="22"/>
        </w:rPr>
      </w:pPr>
    </w:p>
    <w:p w14:paraId="72DDF3C1" w14:textId="77777777" w:rsidR="00037EB1" w:rsidRPr="00B138F3" w:rsidRDefault="00037EB1" w:rsidP="00037EB1">
      <w:pPr>
        <w:widowControl w:val="0"/>
        <w:jc w:val="center"/>
        <w:rPr>
          <w:rFonts w:ascii="GHEA Grapalat" w:hAnsi="GHEA Grapalat" w:cs="Sylfaen"/>
        </w:rPr>
      </w:pPr>
    </w:p>
    <w:p w14:paraId="47DD1F16" w14:textId="77777777" w:rsidR="00037EB1" w:rsidRPr="00B138F3" w:rsidRDefault="00037EB1" w:rsidP="00037EB1">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8FE5F18" w14:textId="77777777" w:rsidR="00037EB1" w:rsidRPr="00B138F3" w:rsidRDefault="00037EB1" w:rsidP="00037EB1">
      <w:pPr>
        <w:rPr>
          <w:rFonts w:ascii="GHEA Grapalat" w:hAnsi="GHEA Grapalat" w:cs="Sylfaen"/>
        </w:rPr>
      </w:pPr>
      <w:r w:rsidRPr="00B138F3">
        <w:rPr>
          <w:rFonts w:ascii="GHEA Grapalat" w:hAnsi="GHEA Grapalat" w:cs="Sylfaen"/>
        </w:rPr>
        <w:br w:type="page"/>
      </w:r>
    </w:p>
    <w:p w14:paraId="2192D5DE" w14:textId="77777777" w:rsidR="00037EB1" w:rsidRPr="00B138F3" w:rsidRDefault="00037EB1" w:rsidP="00037EB1">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37EB1" w:rsidRPr="00B138F3" w14:paraId="215CB51A" w14:textId="77777777" w:rsidTr="00AB3E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23575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BD9F566"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3A8399F"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7B77470"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3FAA0E9"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0FBFBA2"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F172C3"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Сторона,</w:t>
            </w:r>
          </w:p>
          <w:p w14:paraId="02CC4E87"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ED408B"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2D21AD9"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37EB1" w:rsidRPr="00B138F3" w14:paraId="66434067" w14:textId="77777777" w:rsidTr="00AB3E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9C57BF"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4DF2829"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014646A"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95D2733"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5B5B08F"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5</w:t>
            </w:r>
          </w:p>
        </w:tc>
      </w:tr>
      <w:tr w:rsidR="00037EB1" w:rsidRPr="00B138F3" w14:paraId="03FBECD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0AA32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C230DE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7D929D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7E00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CB014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37EB1" w:rsidRPr="00B138F3" w14:paraId="2F57E80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8A50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09EEF1B" w14:textId="77777777" w:rsidR="00037EB1" w:rsidRPr="00B138F3" w:rsidRDefault="00037EB1" w:rsidP="00AB3E0B">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C47AD4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9DA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8235D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37EB1" w:rsidRPr="00B138F3" w14:paraId="5066BFFD"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CF82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17814E8" w14:textId="77777777" w:rsidR="00037EB1" w:rsidRPr="00B138F3" w:rsidRDefault="00037EB1" w:rsidP="00AB3E0B">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6C6D8F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EE0B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4F7F838D" w14:textId="77777777" w:rsidR="00037EB1" w:rsidRPr="00B138F3" w:rsidRDefault="00037EB1" w:rsidP="00AB3E0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E6A57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37EB1" w:rsidRPr="00B138F3" w14:paraId="2F479A9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E02D1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32FBA6F" w14:textId="77777777" w:rsidR="00037EB1" w:rsidRPr="00B138F3" w:rsidRDefault="00037EB1" w:rsidP="00AB3E0B">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90FE25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6A9E9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252CAD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D3B841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7497AD7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14AD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A22E9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5E15D8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E9AD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E1772B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1DA4935E"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E5AA4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C26B1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F93309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BBE59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6F64092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BBF1C1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79AE4C8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B632D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1CA77E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F67433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8A94C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7B9E6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378505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19C9E0E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9CE3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929472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F9AC8C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65E6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531626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298C4F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7D48BA9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C599D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7ACA9F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601848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3453AE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71F19B4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DF4AE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037EB1" w:rsidRPr="00B138F3" w14:paraId="0165357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2BCBD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D37B09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C7DDD7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A5941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23008B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CBD2D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037EB1" w:rsidRPr="00B138F3" w14:paraId="14677D2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C0CD2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98B307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CF9F7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539A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A216F9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FC2EF6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37EB1" w:rsidRPr="00B138F3" w14:paraId="5EF2F26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389A6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3894B5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1B6F1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0B6B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ED842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37EB1" w:rsidRPr="00B138F3" w14:paraId="556148E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A426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0E1E28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4BC139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914D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24B1A61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E3EAC3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37EB1" w:rsidRPr="00B138F3" w14:paraId="4D53A08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6324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34041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88DE3F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6E322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C86ABF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5807D4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37EB1" w:rsidRPr="00B138F3" w14:paraId="7CD3F4E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245A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57776C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31593D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5016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FA4DBD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936D4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37EB1" w:rsidRPr="00B138F3" w14:paraId="2E9FF86F"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6790B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227C94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61418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1B62E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AE452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3CB3E1A5"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A793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ED80F7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1D6FB3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0276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CA54E2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37EB1" w:rsidRPr="00B138F3" w14:paraId="16D39B05"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4489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FC2886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F88BD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18E96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6CBF06C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773215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37EB1" w:rsidRPr="00B138F3" w14:paraId="4E4EEDA3"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EC524" w14:textId="77777777" w:rsidR="00037EB1" w:rsidRPr="00B138F3" w:rsidDel="0010680B" w:rsidRDefault="00037EB1" w:rsidP="00AB3E0B">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90DC40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025309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C686C6" w14:textId="77777777" w:rsidR="00037EB1" w:rsidRPr="00B138F3" w:rsidRDefault="00037EB1" w:rsidP="00AB3E0B">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42D12F4" w14:textId="77777777" w:rsidR="00037EB1" w:rsidRPr="00B138F3" w:rsidRDefault="00037EB1" w:rsidP="00AB3E0B">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203CD6E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90C777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037EB1" w:rsidRPr="00B138F3" w14:paraId="79CB46B1"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F59E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329155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A2562D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D5B3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DB25FD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14BBB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9721CE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37EB1" w:rsidRPr="00B138F3" w14:paraId="130A706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3FBC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4BE9DF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FBFE28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632DC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7AE06DC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EE1665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82087E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37EB1" w:rsidRPr="00B138F3" w14:paraId="7C64C8B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DDF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AFED9B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DF36B7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6FA01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B5D214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ED20D3C" w14:textId="77777777" w:rsidR="00037EB1" w:rsidRPr="00B138F3" w:rsidRDefault="00037EB1" w:rsidP="00AB3E0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B52A75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CEA87B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37EB1" w:rsidRPr="00B138F3" w14:paraId="611E034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75543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D2CE1A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DD9A06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C70D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9B253A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941170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37EB1" w:rsidRPr="00B138F3" w14:paraId="14D38FB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714F9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106B9D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A14DF4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C65CA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DDDD69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27E9A8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DFBED8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37EB1" w:rsidRPr="00B138F3" w14:paraId="363DBE4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CF9C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5473E2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92754F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3BE4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5D6AFB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209D42" w14:textId="77777777" w:rsidR="00037EB1" w:rsidRPr="00B138F3" w:rsidRDefault="00037EB1" w:rsidP="00AB3E0B">
            <w:pPr>
              <w:widowControl w:val="0"/>
              <w:jc w:val="center"/>
              <w:rPr>
                <w:rFonts w:ascii="GHEA Grapalat" w:hAnsi="GHEA Grapalat"/>
                <w:sz w:val="18"/>
                <w:szCs w:val="18"/>
              </w:rPr>
            </w:pPr>
          </w:p>
        </w:tc>
      </w:tr>
      <w:tr w:rsidR="00037EB1" w:rsidRPr="00B138F3" w14:paraId="5881D1AF"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B9605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B1CC6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AFCAEA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4AE2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56591F0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4090140" w14:textId="77777777" w:rsidR="00037EB1" w:rsidRPr="00B138F3" w:rsidRDefault="00037EB1" w:rsidP="00AB3E0B">
            <w:pPr>
              <w:widowControl w:val="0"/>
              <w:jc w:val="center"/>
              <w:rPr>
                <w:rFonts w:ascii="GHEA Grapalat" w:hAnsi="GHEA Grapalat"/>
                <w:sz w:val="18"/>
                <w:szCs w:val="18"/>
              </w:rPr>
            </w:pPr>
          </w:p>
        </w:tc>
      </w:tr>
      <w:tr w:rsidR="00037EB1" w:rsidRPr="00B138F3" w14:paraId="789F9A9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613D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C4332B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FC43C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C1323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1EAF2FC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C9DFE8" w14:textId="77777777" w:rsidR="00037EB1" w:rsidRPr="00B138F3" w:rsidRDefault="00037EB1" w:rsidP="00AB3E0B">
            <w:pPr>
              <w:widowControl w:val="0"/>
              <w:jc w:val="center"/>
              <w:rPr>
                <w:rFonts w:ascii="GHEA Grapalat" w:hAnsi="GHEA Grapalat"/>
                <w:sz w:val="18"/>
                <w:szCs w:val="18"/>
              </w:rPr>
            </w:pPr>
          </w:p>
        </w:tc>
      </w:tr>
      <w:tr w:rsidR="00037EB1" w:rsidRPr="00B138F3" w14:paraId="4E53748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ADF3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C50F4C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8CC377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778AC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E14760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2017E34" w14:textId="77777777" w:rsidR="00037EB1" w:rsidRPr="00B138F3" w:rsidRDefault="00037EB1" w:rsidP="00AB3E0B">
            <w:pPr>
              <w:widowControl w:val="0"/>
              <w:jc w:val="center"/>
              <w:rPr>
                <w:rFonts w:ascii="GHEA Grapalat" w:hAnsi="GHEA Grapalat"/>
                <w:sz w:val="18"/>
                <w:szCs w:val="18"/>
              </w:rPr>
            </w:pPr>
          </w:p>
        </w:tc>
      </w:tr>
      <w:tr w:rsidR="00037EB1" w:rsidRPr="00B138F3" w14:paraId="1AC9F475"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E8A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1AC986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55E73D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8DE3B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565550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7B787C" w14:textId="77777777" w:rsidR="00037EB1" w:rsidRPr="00B138F3" w:rsidRDefault="00037EB1" w:rsidP="00AB3E0B">
            <w:pPr>
              <w:widowControl w:val="0"/>
              <w:jc w:val="center"/>
              <w:rPr>
                <w:rFonts w:ascii="GHEA Grapalat" w:hAnsi="GHEA Grapalat"/>
                <w:sz w:val="18"/>
                <w:szCs w:val="18"/>
              </w:rPr>
            </w:pPr>
          </w:p>
        </w:tc>
      </w:tr>
      <w:tr w:rsidR="00037EB1" w:rsidRPr="00B138F3" w14:paraId="10129FF2"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B3E3F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03CCB0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744A42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A4E3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78BE2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247E6B" w14:textId="77777777" w:rsidR="00037EB1" w:rsidRPr="00B138F3" w:rsidRDefault="00037EB1" w:rsidP="00AB3E0B">
            <w:pPr>
              <w:widowControl w:val="0"/>
              <w:jc w:val="center"/>
              <w:rPr>
                <w:rFonts w:ascii="GHEA Grapalat" w:hAnsi="GHEA Grapalat"/>
                <w:sz w:val="18"/>
                <w:szCs w:val="18"/>
              </w:rPr>
            </w:pPr>
          </w:p>
        </w:tc>
      </w:tr>
    </w:tbl>
    <w:p w14:paraId="358ECEEC" w14:textId="77777777" w:rsidR="00037EB1" w:rsidRPr="00B138F3" w:rsidRDefault="00037EB1" w:rsidP="00037EB1">
      <w:pPr>
        <w:widowControl w:val="0"/>
        <w:ind w:left="567" w:right="565"/>
        <w:jc w:val="center"/>
        <w:rPr>
          <w:rFonts w:ascii="GHEA Grapalat" w:hAnsi="GHEA Grapalat"/>
          <w:b/>
        </w:rPr>
      </w:pPr>
    </w:p>
    <w:p w14:paraId="42A4FC91" w14:textId="77777777" w:rsidR="00037EB1" w:rsidRPr="00B138F3" w:rsidRDefault="00037EB1" w:rsidP="00037EB1">
      <w:pPr>
        <w:widowControl w:val="0"/>
        <w:ind w:left="567" w:right="565"/>
        <w:jc w:val="center"/>
        <w:rPr>
          <w:rFonts w:ascii="GHEA Grapalat" w:hAnsi="GHEA Grapalat"/>
          <w:b/>
        </w:rPr>
      </w:pPr>
    </w:p>
    <w:p w14:paraId="4E7A0F6E" w14:textId="77777777" w:rsidR="00037EB1" w:rsidRPr="00B138F3" w:rsidRDefault="00037EB1" w:rsidP="00037EB1">
      <w:pPr>
        <w:widowControl w:val="0"/>
        <w:ind w:left="567" w:right="565"/>
        <w:jc w:val="center"/>
        <w:rPr>
          <w:rFonts w:ascii="GHEA Grapalat" w:hAnsi="GHEA Grapalat"/>
          <w:b/>
        </w:rPr>
      </w:pPr>
    </w:p>
    <w:p w14:paraId="3BAED71D" w14:textId="77777777" w:rsidR="00037EB1" w:rsidRPr="00B138F3" w:rsidRDefault="00037EB1" w:rsidP="00037EB1">
      <w:pPr>
        <w:widowControl w:val="0"/>
        <w:ind w:left="567" w:right="565"/>
        <w:jc w:val="center"/>
        <w:rPr>
          <w:rFonts w:ascii="GHEA Grapalat" w:hAnsi="GHEA Grapalat"/>
          <w:b/>
        </w:rPr>
      </w:pPr>
    </w:p>
    <w:p w14:paraId="3D7F3972" w14:textId="77777777" w:rsidR="00037EB1" w:rsidRPr="00B138F3" w:rsidRDefault="00037EB1" w:rsidP="00037EB1">
      <w:pPr>
        <w:widowControl w:val="0"/>
        <w:ind w:left="567" w:right="565"/>
        <w:jc w:val="center"/>
        <w:rPr>
          <w:rFonts w:ascii="GHEA Grapalat" w:hAnsi="GHEA Grapalat"/>
          <w:b/>
        </w:rPr>
      </w:pPr>
    </w:p>
    <w:p w14:paraId="54CB8FF2" w14:textId="77777777" w:rsidR="00037EB1" w:rsidRPr="00B138F3" w:rsidRDefault="00037EB1" w:rsidP="00037EB1">
      <w:pPr>
        <w:widowControl w:val="0"/>
        <w:ind w:left="567" w:right="565"/>
        <w:jc w:val="center"/>
        <w:rPr>
          <w:rFonts w:ascii="GHEA Grapalat" w:hAnsi="GHEA Grapalat"/>
          <w:b/>
        </w:rPr>
      </w:pPr>
    </w:p>
    <w:p w14:paraId="205E2656" w14:textId="77777777" w:rsidR="00037EB1" w:rsidRPr="002A4554" w:rsidRDefault="00037EB1" w:rsidP="00037EB1">
      <w:pPr>
        <w:widowControl w:val="0"/>
        <w:ind w:firstLine="567"/>
        <w:jc w:val="right"/>
        <w:rPr>
          <w:rFonts w:ascii="GHEA Grapalat" w:hAnsi="GHEA Grapalat"/>
          <w:b/>
        </w:rPr>
      </w:pPr>
    </w:p>
    <w:p w14:paraId="56F1688A" w14:textId="77777777" w:rsidR="00037EB1" w:rsidRPr="00230D36" w:rsidRDefault="00037EB1" w:rsidP="00037EB1">
      <w:pPr>
        <w:widowControl w:val="0"/>
        <w:ind w:firstLine="567"/>
        <w:jc w:val="right"/>
        <w:rPr>
          <w:rFonts w:ascii="GHEA Grapalat" w:hAnsi="GHEA Grapalat"/>
          <w:b/>
        </w:rPr>
      </w:pPr>
    </w:p>
    <w:p w14:paraId="630DACB0" w14:textId="77777777" w:rsidR="00037EB1" w:rsidRPr="00037EB1" w:rsidRDefault="00037EB1" w:rsidP="003C69D1">
      <w:pPr>
        <w:widowControl w:val="0"/>
        <w:ind w:firstLine="567"/>
        <w:jc w:val="right"/>
        <w:rPr>
          <w:rFonts w:ascii="GHEA Grapalat" w:hAnsi="GHEA Grapalat"/>
          <w:b/>
        </w:rPr>
      </w:pPr>
    </w:p>
    <w:p w14:paraId="7ECEAB7C" w14:textId="77777777" w:rsidR="00037EB1" w:rsidRPr="00037EB1" w:rsidRDefault="00037EB1" w:rsidP="003C69D1">
      <w:pPr>
        <w:widowControl w:val="0"/>
        <w:ind w:firstLine="567"/>
        <w:jc w:val="right"/>
        <w:rPr>
          <w:rFonts w:ascii="GHEA Grapalat" w:hAnsi="GHEA Grapalat"/>
          <w:b/>
        </w:rPr>
      </w:pPr>
    </w:p>
    <w:p w14:paraId="5E30F895" w14:textId="77777777" w:rsidR="00037EB1" w:rsidRPr="00037EB1" w:rsidRDefault="00037EB1" w:rsidP="003C69D1">
      <w:pPr>
        <w:widowControl w:val="0"/>
        <w:ind w:firstLine="567"/>
        <w:jc w:val="right"/>
        <w:rPr>
          <w:rFonts w:ascii="GHEA Grapalat" w:hAnsi="GHEA Grapalat"/>
          <w:b/>
        </w:rPr>
      </w:pPr>
    </w:p>
    <w:p w14:paraId="52B0B296" w14:textId="77777777" w:rsidR="00037EB1" w:rsidRPr="00037EB1" w:rsidRDefault="00037EB1" w:rsidP="003C69D1">
      <w:pPr>
        <w:widowControl w:val="0"/>
        <w:ind w:firstLine="567"/>
        <w:jc w:val="right"/>
        <w:rPr>
          <w:rFonts w:ascii="GHEA Grapalat" w:hAnsi="GHEA Grapalat"/>
          <w:b/>
        </w:rPr>
      </w:pPr>
    </w:p>
    <w:p w14:paraId="62874051" w14:textId="77777777" w:rsidR="00037EB1" w:rsidRPr="00037EB1" w:rsidRDefault="00037EB1" w:rsidP="003C69D1">
      <w:pPr>
        <w:widowControl w:val="0"/>
        <w:ind w:firstLine="567"/>
        <w:jc w:val="right"/>
        <w:rPr>
          <w:rFonts w:ascii="GHEA Grapalat" w:hAnsi="GHEA Grapalat"/>
          <w:b/>
        </w:rPr>
      </w:pPr>
    </w:p>
    <w:p w14:paraId="5B360932" w14:textId="77777777" w:rsidR="009237AC" w:rsidRPr="005042F1" w:rsidRDefault="009237AC" w:rsidP="003C69D1">
      <w:pPr>
        <w:widowControl w:val="0"/>
        <w:ind w:firstLine="567"/>
        <w:jc w:val="right"/>
        <w:rPr>
          <w:rFonts w:ascii="GHEA Grapalat" w:hAnsi="GHEA Grapalat"/>
          <w:b/>
        </w:rPr>
      </w:pPr>
    </w:p>
    <w:p w14:paraId="30989545" w14:textId="77777777" w:rsidR="009237AC" w:rsidRPr="005042F1" w:rsidRDefault="009237AC" w:rsidP="003C69D1">
      <w:pPr>
        <w:widowControl w:val="0"/>
        <w:ind w:firstLine="567"/>
        <w:jc w:val="right"/>
        <w:rPr>
          <w:rFonts w:ascii="GHEA Grapalat" w:hAnsi="GHEA Grapalat"/>
          <w:b/>
        </w:rPr>
      </w:pPr>
    </w:p>
    <w:p w14:paraId="58039712" w14:textId="77777777" w:rsidR="009237AC" w:rsidRPr="005042F1" w:rsidRDefault="009237AC" w:rsidP="003C69D1">
      <w:pPr>
        <w:widowControl w:val="0"/>
        <w:ind w:firstLine="567"/>
        <w:jc w:val="right"/>
        <w:rPr>
          <w:rFonts w:ascii="GHEA Grapalat" w:hAnsi="GHEA Grapalat"/>
          <w:b/>
        </w:rPr>
      </w:pPr>
    </w:p>
    <w:p w14:paraId="2A70D36B" w14:textId="77777777" w:rsidR="009237AC" w:rsidRPr="005042F1" w:rsidRDefault="009237AC" w:rsidP="003C69D1">
      <w:pPr>
        <w:widowControl w:val="0"/>
        <w:ind w:firstLine="567"/>
        <w:jc w:val="right"/>
        <w:rPr>
          <w:rFonts w:ascii="GHEA Grapalat" w:hAnsi="GHEA Grapalat"/>
          <w:b/>
        </w:rPr>
      </w:pPr>
    </w:p>
    <w:p w14:paraId="787D01AA" w14:textId="1CC77218" w:rsidR="00235549" w:rsidRPr="00B138F3" w:rsidRDefault="00235549" w:rsidP="003C69D1">
      <w:pPr>
        <w:widowControl w:val="0"/>
        <w:ind w:firstLine="567"/>
        <w:jc w:val="right"/>
        <w:rPr>
          <w:rFonts w:ascii="GHEA Grapalat" w:hAnsi="GHEA Grapalat" w:cs="Arial"/>
          <w:b/>
        </w:rPr>
      </w:pPr>
      <w:r w:rsidRPr="00B138F3">
        <w:rPr>
          <w:rFonts w:ascii="GHEA Grapalat" w:hAnsi="GHEA Grapalat"/>
          <w:b/>
        </w:rPr>
        <w:t>Приложение № 5</w:t>
      </w:r>
    </w:p>
    <w:p w14:paraId="6EB5C6EC" w14:textId="153E3C2F" w:rsidR="00235549" w:rsidRPr="00B138F3" w:rsidRDefault="00235549"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409E9">
        <w:rPr>
          <w:rFonts w:ascii="GHEA Grapalat" w:hAnsi="GHEA Grapalat"/>
          <w:b/>
          <w:sz w:val="24"/>
          <w:szCs w:val="24"/>
        </w:rPr>
        <w:t>BMAShDzB-</w:t>
      </w:r>
      <w:r w:rsidR="005042F1">
        <w:rPr>
          <w:rFonts w:ascii="GHEA Grapalat" w:hAnsi="GHEA Grapalat"/>
          <w:b/>
          <w:sz w:val="24"/>
          <w:szCs w:val="24"/>
        </w:rPr>
        <w:t>25/9</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2"/>
        <w:t>*</w:t>
      </w:r>
    </w:p>
    <w:p w14:paraId="4E9D48CA" w14:textId="77777777" w:rsidR="001005B0" w:rsidRPr="00B138F3" w:rsidRDefault="001005B0" w:rsidP="003C69D1">
      <w:pPr>
        <w:widowControl w:val="0"/>
        <w:ind w:left="567" w:right="565"/>
        <w:jc w:val="center"/>
        <w:rPr>
          <w:rFonts w:ascii="GHEA Grapalat" w:hAnsi="GHEA Grapalat"/>
          <w:b/>
        </w:rPr>
      </w:pPr>
    </w:p>
    <w:p w14:paraId="02FE4D5F" w14:textId="77777777" w:rsidR="0075061D" w:rsidRPr="00B138F3" w:rsidRDefault="0075061D"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3C69D1">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3C69D1">
      <w:pPr>
        <w:widowControl w:val="0"/>
        <w:ind w:left="567" w:right="565"/>
        <w:jc w:val="center"/>
        <w:rPr>
          <w:rFonts w:ascii="GHEA Grapalat" w:hAnsi="GHEA Grapalat"/>
          <w:b/>
        </w:rPr>
      </w:pPr>
    </w:p>
    <w:p w14:paraId="7B35EF57"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3C69D1">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3C69D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3C69D1">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3C69D1">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3C69D1">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3C69D1">
      <w:pPr>
        <w:widowControl w:val="0"/>
        <w:jc w:val="right"/>
        <w:rPr>
          <w:rFonts w:ascii="GHEA Grapalat" w:hAnsi="GHEA Grapalat"/>
          <w:i/>
        </w:rPr>
      </w:pPr>
    </w:p>
    <w:p w14:paraId="4F06D088" w14:textId="77777777" w:rsidR="00F331AD" w:rsidRPr="002A4554" w:rsidRDefault="00F331AD" w:rsidP="003C69D1">
      <w:pPr>
        <w:widowControl w:val="0"/>
        <w:jc w:val="right"/>
        <w:rPr>
          <w:rFonts w:ascii="GHEA Grapalat" w:hAnsi="GHEA Grapalat"/>
          <w:i/>
        </w:rPr>
      </w:pPr>
    </w:p>
    <w:p w14:paraId="537ADB47" w14:textId="77777777" w:rsidR="00F331AD" w:rsidRPr="002A4554" w:rsidRDefault="00F331AD" w:rsidP="003C69D1">
      <w:pPr>
        <w:widowControl w:val="0"/>
        <w:jc w:val="right"/>
        <w:rPr>
          <w:rFonts w:ascii="GHEA Grapalat" w:hAnsi="GHEA Grapalat"/>
          <w:i/>
        </w:rPr>
      </w:pPr>
    </w:p>
    <w:p w14:paraId="13D44EEC" w14:textId="77777777" w:rsidR="000D2B3D" w:rsidRDefault="000D2B3D" w:rsidP="003C69D1">
      <w:pPr>
        <w:pStyle w:val="BodyTextIndent3"/>
        <w:widowControl w:val="0"/>
        <w:spacing w:line="240" w:lineRule="auto"/>
        <w:jc w:val="right"/>
        <w:rPr>
          <w:rFonts w:ascii="GHEA Grapalat" w:hAnsi="GHEA Grapalat"/>
          <w:b/>
          <w:sz w:val="24"/>
          <w:szCs w:val="24"/>
        </w:rPr>
      </w:pPr>
    </w:p>
    <w:p w14:paraId="209A45CF" w14:textId="77777777" w:rsidR="000D2B3D" w:rsidRDefault="000D2B3D" w:rsidP="003C69D1">
      <w:pPr>
        <w:pStyle w:val="BodyTextIndent3"/>
        <w:widowControl w:val="0"/>
        <w:spacing w:line="240" w:lineRule="auto"/>
        <w:jc w:val="right"/>
        <w:rPr>
          <w:rFonts w:ascii="GHEA Grapalat" w:hAnsi="GHEA Grapalat"/>
          <w:b/>
          <w:sz w:val="24"/>
          <w:szCs w:val="24"/>
        </w:rPr>
      </w:pPr>
    </w:p>
    <w:p w14:paraId="702A865D" w14:textId="77777777" w:rsidR="000D2B3D" w:rsidRDefault="000D2B3D" w:rsidP="003C69D1">
      <w:pPr>
        <w:pStyle w:val="BodyTextIndent3"/>
        <w:widowControl w:val="0"/>
        <w:spacing w:line="240" w:lineRule="auto"/>
        <w:jc w:val="right"/>
        <w:rPr>
          <w:rFonts w:ascii="GHEA Grapalat" w:hAnsi="GHEA Grapalat"/>
          <w:b/>
          <w:sz w:val="24"/>
          <w:szCs w:val="24"/>
        </w:rPr>
      </w:pPr>
    </w:p>
    <w:p w14:paraId="4769D57D" w14:textId="77777777" w:rsidR="009237AC" w:rsidRPr="005042F1" w:rsidRDefault="009237AC" w:rsidP="003C69D1">
      <w:pPr>
        <w:pStyle w:val="BodyTextIndent3"/>
        <w:widowControl w:val="0"/>
        <w:spacing w:line="240" w:lineRule="auto"/>
        <w:jc w:val="right"/>
        <w:rPr>
          <w:rFonts w:ascii="GHEA Grapalat" w:hAnsi="GHEA Grapalat"/>
          <w:b/>
          <w:sz w:val="24"/>
          <w:szCs w:val="24"/>
        </w:rPr>
      </w:pPr>
    </w:p>
    <w:p w14:paraId="190E8127" w14:textId="77777777" w:rsidR="009237AC" w:rsidRPr="00B138F3" w:rsidRDefault="009237AC" w:rsidP="009237AC">
      <w:pPr>
        <w:widowControl w:val="0"/>
        <w:jc w:val="right"/>
        <w:rPr>
          <w:rFonts w:ascii="GHEA Grapalat" w:hAnsi="GHEA Grapalat" w:cs="GHEA Grapalat"/>
          <w:i/>
        </w:rPr>
      </w:pPr>
      <w:r w:rsidRPr="00B138F3">
        <w:rPr>
          <w:rFonts w:ascii="GHEA Grapalat" w:hAnsi="GHEA Grapalat"/>
          <w:i/>
        </w:rPr>
        <w:lastRenderedPageBreak/>
        <w:t>Приложение № 5.1</w:t>
      </w:r>
    </w:p>
    <w:p w14:paraId="5C7D8664" w14:textId="4717CD73" w:rsidR="009237AC" w:rsidRPr="00B138F3" w:rsidRDefault="009237AC" w:rsidP="009237AC">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t>под кодом "</w:t>
      </w:r>
      <w:r>
        <w:rPr>
          <w:rFonts w:ascii="GHEA Grapalat" w:hAnsi="GHEA Grapalat"/>
          <w:i/>
        </w:rPr>
        <w:t>EQ-BMAShDzB-</w:t>
      </w:r>
      <w:r w:rsidR="005042F1">
        <w:rPr>
          <w:rFonts w:ascii="GHEA Grapalat" w:hAnsi="GHEA Grapalat"/>
          <w:i/>
        </w:rPr>
        <w:t>25/9</w:t>
      </w:r>
      <w:r w:rsidRPr="00B138F3">
        <w:rPr>
          <w:rFonts w:ascii="GHEA Grapalat" w:hAnsi="GHEA Grapalat"/>
          <w:i/>
        </w:rPr>
        <w:t>"</w:t>
      </w:r>
      <w:r w:rsidRPr="00B138F3">
        <w:rPr>
          <w:rStyle w:val="FootnoteReference"/>
          <w:rFonts w:ascii="GHEA Grapalat" w:hAnsi="GHEA Grapalat"/>
          <w:i/>
        </w:rPr>
        <w:footnoteReference w:customMarkFollows="1" w:id="23"/>
        <w:t>*</w:t>
      </w:r>
    </w:p>
    <w:p w14:paraId="56998045" w14:textId="77777777" w:rsidR="009237AC" w:rsidRPr="002A4554" w:rsidRDefault="009237AC" w:rsidP="009237AC">
      <w:pPr>
        <w:widowControl w:val="0"/>
        <w:jc w:val="center"/>
        <w:rPr>
          <w:rFonts w:ascii="GHEA Grapalat" w:hAnsi="GHEA Grapalat"/>
          <w:b/>
        </w:rPr>
      </w:pPr>
    </w:p>
    <w:p w14:paraId="59DABE04" w14:textId="77777777" w:rsidR="009237AC" w:rsidRPr="00B138F3" w:rsidRDefault="009237AC" w:rsidP="009237AC">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7B88F52" w14:textId="77777777" w:rsidR="009237AC" w:rsidRPr="00B138F3" w:rsidRDefault="009237AC" w:rsidP="009237AC">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237AC" w:rsidRPr="00B138F3" w14:paraId="51FF4DAD" w14:textId="77777777" w:rsidTr="00AB3E0B">
        <w:tc>
          <w:tcPr>
            <w:tcW w:w="4786" w:type="dxa"/>
          </w:tcPr>
          <w:p w14:paraId="3E5F1DE6" w14:textId="77777777" w:rsidR="009237AC" w:rsidRPr="00B138F3" w:rsidRDefault="009237AC" w:rsidP="00AB3E0B">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620AC39D" w14:textId="77777777" w:rsidR="009237AC" w:rsidRPr="00B138F3" w:rsidRDefault="009237AC" w:rsidP="00AB3E0B">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14:paraId="4A53D86A" w14:textId="77777777" w:rsidR="009237AC" w:rsidRPr="00B138F3" w:rsidRDefault="009237AC" w:rsidP="009237AC">
      <w:pPr>
        <w:widowControl w:val="0"/>
        <w:rPr>
          <w:rFonts w:ascii="GHEA Grapalat" w:hAnsi="GHEA Grapalat" w:cs="GHEA Grapalat"/>
          <w:b/>
        </w:rPr>
      </w:pPr>
    </w:p>
    <w:p w14:paraId="0DA229EF" w14:textId="77777777" w:rsidR="009237AC" w:rsidRPr="00B138F3" w:rsidRDefault="009237AC" w:rsidP="009237A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12F7DFB" w14:textId="77777777" w:rsidR="009237AC" w:rsidRPr="00B138F3" w:rsidRDefault="009237AC" w:rsidP="009237AC">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600DCF4" w14:textId="77777777" w:rsidR="009237AC" w:rsidRPr="00B138F3" w:rsidRDefault="009237AC" w:rsidP="009237A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A293D27" w14:textId="77777777" w:rsidR="009237AC" w:rsidRPr="00B138F3" w:rsidRDefault="009237AC" w:rsidP="009237AC">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B1BEA10" w14:textId="77777777" w:rsidR="009237AC" w:rsidRPr="00B138F3" w:rsidRDefault="009237AC" w:rsidP="009237AC">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8EF7367" w14:textId="77777777" w:rsidR="009237AC" w:rsidRPr="00572A57" w:rsidRDefault="009237AC" w:rsidP="009237AC">
      <w:pPr>
        <w:widowControl w:val="0"/>
        <w:jc w:val="center"/>
        <w:rPr>
          <w:rFonts w:ascii="GHEA Grapalat" w:hAnsi="GHEA Grapalat"/>
          <w:b/>
        </w:rPr>
      </w:pPr>
    </w:p>
    <w:p w14:paraId="152B1F8C" w14:textId="77777777" w:rsidR="009237AC" w:rsidRPr="00B138F3" w:rsidRDefault="009237AC" w:rsidP="009237AC">
      <w:pPr>
        <w:widowControl w:val="0"/>
        <w:jc w:val="center"/>
        <w:rPr>
          <w:rFonts w:ascii="GHEA Grapalat" w:hAnsi="GHEA Grapalat" w:cs="GHEA Grapalat"/>
          <w:b/>
          <w:bCs/>
        </w:rPr>
      </w:pPr>
      <w:r w:rsidRPr="00B138F3">
        <w:rPr>
          <w:rFonts w:ascii="GHEA Grapalat" w:hAnsi="GHEA Grapalat"/>
          <w:b/>
        </w:rPr>
        <w:t>1. Предмет соглашения</w:t>
      </w:r>
    </w:p>
    <w:p w14:paraId="3265EB58" w14:textId="77777777" w:rsidR="009237AC" w:rsidRPr="00B138F3" w:rsidRDefault="009237AC" w:rsidP="009237A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B024C43" w14:textId="77777777" w:rsidR="009237AC" w:rsidRPr="00B138F3" w:rsidRDefault="009237AC" w:rsidP="009237AC">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2347024" w14:textId="77777777" w:rsidR="009237AC" w:rsidRPr="00B138F3" w:rsidRDefault="009237AC" w:rsidP="009237A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60BF120F" w14:textId="77777777" w:rsidR="009237AC" w:rsidRPr="00B138F3" w:rsidRDefault="009237AC" w:rsidP="009237AC">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1D24A264"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176A11C"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0F6D49"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DE0799C"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7A64BAF"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1B255B6"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18EF87D"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w:t>
      </w:r>
      <w:r w:rsidRPr="00B138F3">
        <w:rPr>
          <w:rFonts w:ascii="GHEA Grapalat" w:hAnsi="GHEA Grapalat"/>
        </w:rPr>
        <w:lastRenderedPageBreak/>
        <w:t xml:space="preserve">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4DFB749"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5877098"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7F74178"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3979905"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9D63B8B"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AB71E76" w14:textId="77777777" w:rsidR="009237AC" w:rsidRPr="00572A57" w:rsidRDefault="009237AC" w:rsidP="009237AC">
      <w:pPr>
        <w:widowControl w:val="0"/>
        <w:jc w:val="center"/>
        <w:rPr>
          <w:rFonts w:ascii="GHEA Grapalat" w:hAnsi="GHEA Grapalat"/>
          <w:b/>
        </w:rPr>
      </w:pPr>
    </w:p>
    <w:p w14:paraId="1E185BFA" w14:textId="77777777" w:rsidR="009237AC" w:rsidRPr="00572A57" w:rsidRDefault="009237AC" w:rsidP="009237AC">
      <w:pPr>
        <w:widowControl w:val="0"/>
        <w:jc w:val="center"/>
        <w:rPr>
          <w:rFonts w:ascii="GHEA Grapalat" w:hAnsi="GHEA Grapalat"/>
          <w:b/>
        </w:rPr>
      </w:pPr>
    </w:p>
    <w:p w14:paraId="278D47C2" w14:textId="77777777" w:rsidR="009237AC" w:rsidRPr="00572A57" w:rsidRDefault="009237AC" w:rsidP="009237AC">
      <w:pPr>
        <w:widowControl w:val="0"/>
        <w:jc w:val="center"/>
        <w:rPr>
          <w:rFonts w:ascii="GHEA Grapalat" w:hAnsi="GHEA Grapalat"/>
          <w:b/>
        </w:rPr>
      </w:pPr>
      <w:r w:rsidRPr="00B138F3">
        <w:rPr>
          <w:rFonts w:ascii="GHEA Grapalat" w:hAnsi="GHEA Grapalat"/>
          <w:b/>
        </w:rPr>
        <w:t>2. Иные условия</w:t>
      </w:r>
    </w:p>
    <w:p w14:paraId="7206B152" w14:textId="77777777" w:rsidR="009237AC" w:rsidRPr="00572A57" w:rsidRDefault="009237AC" w:rsidP="009237AC">
      <w:pPr>
        <w:widowControl w:val="0"/>
        <w:jc w:val="center"/>
        <w:rPr>
          <w:rFonts w:ascii="GHEA Grapalat" w:hAnsi="GHEA Grapalat" w:cs="GHEA Grapalat"/>
          <w:b/>
          <w:bCs/>
        </w:rPr>
      </w:pPr>
    </w:p>
    <w:p w14:paraId="05CD7A73" w14:textId="77777777" w:rsidR="009237AC" w:rsidRPr="00B138F3" w:rsidRDefault="009237AC" w:rsidP="009237AC">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36DF315F" w14:textId="77777777" w:rsidR="009237AC" w:rsidRPr="002A4554" w:rsidRDefault="009237AC" w:rsidP="009237AC">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B75C7B4"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07B1516" w14:textId="77777777" w:rsidR="009237AC" w:rsidRPr="00B138F3" w:rsidDel="00A13215"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CE4DEE1" w14:textId="77777777" w:rsidR="009237AC" w:rsidRPr="00B138F3" w:rsidRDefault="009237AC" w:rsidP="009237AC">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347618A" w14:textId="77777777" w:rsidR="009237AC" w:rsidRPr="00B138F3" w:rsidRDefault="009237AC" w:rsidP="009237AC">
      <w:pPr>
        <w:widowControl w:val="0"/>
        <w:ind w:firstLine="567"/>
        <w:jc w:val="center"/>
        <w:rPr>
          <w:rFonts w:ascii="GHEA Grapalat" w:hAnsi="GHEA Grapalat"/>
          <w:b/>
        </w:rPr>
      </w:pPr>
      <w:r w:rsidRPr="00B138F3">
        <w:rPr>
          <w:rFonts w:ascii="GHEA Grapalat" w:hAnsi="GHEA Grapalat"/>
          <w:b/>
        </w:rPr>
        <w:lastRenderedPageBreak/>
        <w:t>3. Адрес, банковские реквизиты Компании</w:t>
      </w:r>
    </w:p>
    <w:p w14:paraId="0475B218"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323DF6B8"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E2ECCEF"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3478A95E"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14064C00"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509E4F1A"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44D6DA3"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0973F437"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06C87F8"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1EA91275"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35D26B"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46D62A63" w14:textId="77777777" w:rsidR="009237AC" w:rsidRPr="00B138F3" w:rsidRDefault="009237AC" w:rsidP="009237AC">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124F7CD" w14:textId="77777777" w:rsidR="009237AC" w:rsidRPr="00B138F3" w:rsidRDefault="009237AC" w:rsidP="009237AC">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9237AC" w:rsidRPr="00B138F3" w14:paraId="070E94DF"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43332A" w14:textId="77777777" w:rsidR="009237AC" w:rsidRPr="00B138F3" w:rsidRDefault="009237AC" w:rsidP="00AB3E0B">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237AC" w:rsidRPr="00B138F3" w14:paraId="0FCAE767"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1F4D8" w14:textId="77777777" w:rsidR="009237AC" w:rsidRPr="00B138F3" w:rsidRDefault="009237AC" w:rsidP="00AB3E0B">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9237AC" w:rsidRPr="00B138F3" w14:paraId="2B6811B9" w14:textId="77777777" w:rsidTr="00AB3E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1C013A" w14:textId="77777777" w:rsidR="009237AC" w:rsidRPr="00B138F3" w:rsidRDefault="009237AC" w:rsidP="00AB3E0B">
            <w:pPr>
              <w:widowControl w:val="0"/>
              <w:tabs>
                <w:tab w:val="left" w:pos="3390"/>
              </w:tabs>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9237AC" w:rsidRPr="00B138F3" w14:paraId="11F556AE" w14:textId="77777777" w:rsidTr="00AB3E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7C9F3A"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9237AC" w:rsidRPr="00B138F3" w14:paraId="1DF92306" w14:textId="77777777" w:rsidTr="00AB3E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0B063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237AC" w:rsidRPr="00B138F3" w14:paraId="0D141719" w14:textId="77777777" w:rsidTr="00AB3E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C170DF"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237AC" w:rsidRPr="00B138F3" w14:paraId="229DC613"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6C5C4"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237AC" w:rsidRPr="00B138F3" w14:paraId="2283624F"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48086"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237AC" w:rsidRPr="00B138F3" w14:paraId="4F04181F"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F2B12"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9237AC" w:rsidRPr="00B138F3" w14:paraId="01CFEB23"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1E3B25"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237AC" w:rsidRPr="00B138F3" w14:paraId="5D578A0F" w14:textId="77777777" w:rsidTr="00AB3E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7C5863"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9237AC" w:rsidRPr="00B138F3" w14:paraId="0F7CA553" w14:textId="77777777" w:rsidTr="00AB3E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5845DB"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9237AC" w:rsidRPr="00B138F3" w14:paraId="773E77A3" w14:textId="77777777" w:rsidTr="00AB3E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DF0E9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9237AC" w:rsidRPr="00B138F3" w14:paraId="09A506D5"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0937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237AC" w:rsidRPr="00B138F3" w14:paraId="7D43CECD"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3D66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237AC" w:rsidRPr="00B138F3" w14:paraId="14A81DA2"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19BF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237AC" w:rsidRPr="00B138F3" w14:paraId="6CE6A0DE"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85825B"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9237AC" w:rsidRPr="00B138F3" w14:paraId="7ABE599A" w14:textId="77777777" w:rsidTr="00AB3E0B">
        <w:trPr>
          <w:trHeight w:val="424"/>
        </w:trPr>
        <w:tc>
          <w:tcPr>
            <w:tcW w:w="10980" w:type="dxa"/>
            <w:gridSpan w:val="2"/>
            <w:tcBorders>
              <w:top w:val="single" w:sz="4" w:space="0" w:color="auto"/>
              <w:left w:val="single" w:sz="4" w:space="0" w:color="auto"/>
              <w:right w:val="single" w:sz="4" w:space="0" w:color="000000"/>
            </w:tcBorders>
            <w:noWrap/>
            <w:vAlign w:val="bottom"/>
          </w:tcPr>
          <w:p w14:paraId="66B64D3F"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37AC" w:rsidRPr="00B138F3" w14:paraId="1F4ED424" w14:textId="77777777" w:rsidTr="00AB3E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80627A"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237AC" w:rsidRPr="00B138F3" w14:paraId="132ECAF4" w14:textId="77777777" w:rsidTr="00AB3E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2D1942" w14:textId="77777777" w:rsidR="009237AC" w:rsidRPr="00B138F3" w:rsidRDefault="009237AC" w:rsidP="00AB3E0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237AC" w:rsidRPr="00B138F3" w14:paraId="774D2689" w14:textId="77777777" w:rsidTr="00AB3E0B">
        <w:trPr>
          <w:trHeight w:val="2194"/>
        </w:trPr>
        <w:tc>
          <w:tcPr>
            <w:tcW w:w="5616" w:type="dxa"/>
            <w:tcBorders>
              <w:top w:val="nil"/>
              <w:left w:val="single" w:sz="4" w:space="0" w:color="auto"/>
              <w:bottom w:val="single" w:sz="4" w:space="0" w:color="auto"/>
              <w:right w:val="single" w:sz="4" w:space="0" w:color="auto"/>
            </w:tcBorders>
            <w:noWrap/>
            <w:vAlign w:val="bottom"/>
          </w:tcPr>
          <w:p w14:paraId="052C9B2E" w14:textId="77777777" w:rsidR="009237AC" w:rsidRPr="00B138F3" w:rsidRDefault="009237AC" w:rsidP="00AB3E0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B49F174" w14:textId="77777777" w:rsidR="009237AC" w:rsidRPr="00B138F3" w:rsidRDefault="009237AC" w:rsidP="00AB3E0B">
            <w:pPr>
              <w:widowControl w:val="0"/>
              <w:rPr>
                <w:rFonts w:ascii="GHEA Grapalat" w:hAnsi="GHEA Grapalat" w:cs="Sylfaen"/>
              </w:rPr>
            </w:pPr>
          </w:p>
          <w:p w14:paraId="7EC0BC63" w14:textId="77777777" w:rsidR="009237AC" w:rsidRPr="00B138F3" w:rsidRDefault="009237AC" w:rsidP="00AB3E0B">
            <w:pPr>
              <w:widowControl w:val="0"/>
              <w:jc w:val="right"/>
              <w:rPr>
                <w:rFonts w:ascii="GHEA Grapalat" w:hAnsi="GHEA Grapalat" w:cs="Tahoma"/>
              </w:rPr>
            </w:pPr>
            <w:r w:rsidRPr="00B138F3">
              <w:rPr>
                <w:rFonts w:ascii="GHEA Grapalat" w:hAnsi="GHEA Grapalat"/>
              </w:rPr>
              <w:t>/____________________/</w:t>
            </w:r>
          </w:p>
          <w:p w14:paraId="43082C95" w14:textId="77777777" w:rsidR="009237AC" w:rsidRPr="00B138F3" w:rsidRDefault="009237AC" w:rsidP="00AB3E0B">
            <w:pPr>
              <w:widowControl w:val="0"/>
              <w:rPr>
                <w:rFonts w:ascii="GHEA Grapalat" w:hAnsi="GHEA Grapalat" w:cs="Sylfaen"/>
              </w:rPr>
            </w:pPr>
          </w:p>
          <w:p w14:paraId="2BA32B78" w14:textId="77777777" w:rsidR="009237AC" w:rsidRPr="00B138F3" w:rsidRDefault="009237AC" w:rsidP="00AB3E0B">
            <w:pPr>
              <w:widowControl w:val="0"/>
              <w:jc w:val="right"/>
              <w:rPr>
                <w:rFonts w:ascii="GHEA Grapalat" w:hAnsi="GHEA Grapalat" w:cs="Sylfaen"/>
              </w:rPr>
            </w:pPr>
            <w:r w:rsidRPr="00B138F3">
              <w:rPr>
                <w:rFonts w:ascii="GHEA Grapalat" w:hAnsi="GHEA Grapalat"/>
              </w:rPr>
              <w:t>/____________________/</w:t>
            </w:r>
          </w:p>
          <w:p w14:paraId="2DC75E2E" w14:textId="77777777" w:rsidR="009237AC" w:rsidRPr="00B138F3" w:rsidRDefault="009237AC" w:rsidP="00AB3E0B">
            <w:pPr>
              <w:widowControl w:val="0"/>
              <w:rPr>
                <w:rFonts w:ascii="GHEA Grapalat" w:hAnsi="GHEA Grapalat" w:cs="Sylfaen"/>
              </w:rPr>
            </w:pPr>
          </w:p>
          <w:p w14:paraId="5474DE68" w14:textId="77777777" w:rsidR="009237AC" w:rsidRPr="00B138F3" w:rsidRDefault="009237AC" w:rsidP="00AB3E0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2851180" w14:textId="77777777" w:rsidR="009237AC" w:rsidRPr="00B138F3" w:rsidRDefault="009237AC" w:rsidP="00AB3E0B">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5FD2D8B" w14:textId="77777777" w:rsidR="009237AC" w:rsidRPr="00B138F3" w:rsidRDefault="009237AC" w:rsidP="00AB3E0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CC929BA" w14:textId="77777777" w:rsidR="009237AC" w:rsidRPr="00B138F3" w:rsidRDefault="009237AC" w:rsidP="00AB3E0B">
            <w:pPr>
              <w:widowControl w:val="0"/>
              <w:rPr>
                <w:rFonts w:ascii="GHEA Grapalat" w:hAnsi="GHEA Grapalat" w:cs="Sylfaen"/>
              </w:rPr>
            </w:pPr>
          </w:p>
          <w:p w14:paraId="0C52A48F" w14:textId="77777777" w:rsidR="009237AC" w:rsidRPr="00B138F3" w:rsidRDefault="009237AC" w:rsidP="00AB3E0B">
            <w:pPr>
              <w:widowControl w:val="0"/>
              <w:jc w:val="right"/>
              <w:rPr>
                <w:rFonts w:ascii="GHEA Grapalat" w:hAnsi="GHEA Grapalat" w:cs="Sylfaen"/>
              </w:rPr>
            </w:pPr>
            <w:r w:rsidRPr="00B138F3">
              <w:rPr>
                <w:rFonts w:ascii="GHEA Grapalat" w:hAnsi="GHEA Grapalat"/>
              </w:rPr>
              <w:t>/____________________/</w:t>
            </w:r>
          </w:p>
          <w:p w14:paraId="597FA936" w14:textId="77777777" w:rsidR="009237AC" w:rsidRPr="00B138F3" w:rsidRDefault="009237AC" w:rsidP="00AB3E0B">
            <w:pPr>
              <w:widowControl w:val="0"/>
              <w:jc w:val="right"/>
              <w:rPr>
                <w:rFonts w:ascii="GHEA Grapalat" w:hAnsi="GHEA Grapalat" w:cs="Tahoma"/>
              </w:rPr>
            </w:pPr>
          </w:p>
          <w:p w14:paraId="118B5D5A" w14:textId="77777777" w:rsidR="009237AC" w:rsidRPr="00B138F3" w:rsidRDefault="009237AC" w:rsidP="00AB3E0B">
            <w:pPr>
              <w:widowControl w:val="0"/>
              <w:jc w:val="right"/>
              <w:rPr>
                <w:rFonts w:ascii="GHEA Grapalat" w:hAnsi="GHEA Grapalat" w:cs="Sylfaen"/>
              </w:rPr>
            </w:pPr>
            <w:r w:rsidRPr="00B138F3">
              <w:rPr>
                <w:rFonts w:ascii="GHEA Grapalat" w:hAnsi="GHEA Grapalat"/>
              </w:rPr>
              <w:t>/____________________/</w:t>
            </w:r>
          </w:p>
          <w:p w14:paraId="2A890C48" w14:textId="77777777" w:rsidR="009237AC" w:rsidRPr="00B138F3" w:rsidRDefault="009237AC" w:rsidP="00AB3E0B">
            <w:pPr>
              <w:widowControl w:val="0"/>
              <w:rPr>
                <w:rFonts w:ascii="GHEA Grapalat" w:hAnsi="GHEA Grapalat" w:cs="Sylfaen"/>
              </w:rPr>
            </w:pPr>
          </w:p>
          <w:p w14:paraId="66A8DDAD" w14:textId="77777777" w:rsidR="009237AC" w:rsidRPr="00B138F3" w:rsidRDefault="009237AC" w:rsidP="00AB3E0B">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237AC" w:rsidRPr="00B138F3" w14:paraId="0E403B11" w14:textId="77777777" w:rsidTr="00AB3E0B">
        <w:trPr>
          <w:trHeight w:val="2194"/>
        </w:trPr>
        <w:tc>
          <w:tcPr>
            <w:tcW w:w="5616" w:type="dxa"/>
            <w:tcBorders>
              <w:top w:val="single" w:sz="4" w:space="0" w:color="auto"/>
              <w:left w:val="single" w:sz="4" w:space="0" w:color="auto"/>
              <w:right w:val="single" w:sz="4" w:space="0" w:color="auto"/>
            </w:tcBorders>
            <w:noWrap/>
            <w:vAlign w:val="bottom"/>
          </w:tcPr>
          <w:p w14:paraId="65CC5D2A" w14:textId="77777777" w:rsidR="009237AC" w:rsidRPr="00B138F3" w:rsidRDefault="009237AC" w:rsidP="00AB3E0B">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C1EF6C9" w14:textId="77777777" w:rsidR="009237AC" w:rsidRPr="00B138F3" w:rsidRDefault="009237AC" w:rsidP="00AB3E0B">
            <w:pPr>
              <w:widowControl w:val="0"/>
              <w:rPr>
                <w:rFonts w:ascii="GHEA Grapalat" w:hAnsi="GHEA Grapalat"/>
              </w:rPr>
            </w:pPr>
          </w:p>
          <w:p w14:paraId="7AEE77C0" w14:textId="77777777" w:rsidR="009237AC" w:rsidRPr="00B138F3" w:rsidRDefault="009237AC" w:rsidP="00AB3E0B">
            <w:pPr>
              <w:widowControl w:val="0"/>
              <w:jc w:val="right"/>
              <w:rPr>
                <w:rFonts w:ascii="GHEA Grapalat" w:hAnsi="GHEA Grapalat" w:cs="Tahoma"/>
              </w:rPr>
            </w:pPr>
            <w:r w:rsidRPr="00B138F3">
              <w:rPr>
                <w:rFonts w:ascii="GHEA Grapalat" w:hAnsi="GHEA Grapalat"/>
              </w:rPr>
              <w:t>/____________________/</w:t>
            </w:r>
          </w:p>
          <w:p w14:paraId="2974EEF9" w14:textId="77777777" w:rsidR="009237AC" w:rsidRPr="00B138F3" w:rsidRDefault="009237AC" w:rsidP="00AB3E0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600816E" w14:textId="77777777" w:rsidR="009237AC" w:rsidRPr="00B138F3" w:rsidRDefault="009237AC" w:rsidP="00AB3E0B">
            <w:pPr>
              <w:widowControl w:val="0"/>
              <w:rPr>
                <w:rFonts w:ascii="GHEA Grapalat" w:hAnsi="GHEA Grapalat" w:cs="Tahoma"/>
              </w:rPr>
            </w:pPr>
          </w:p>
          <w:p w14:paraId="5C720A90" w14:textId="77777777" w:rsidR="009237AC" w:rsidRPr="00B138F3" w:rsidRDefault="009237AC" w:rsidP="00AB3E0B">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E0C1998" w14:textId="77777777" w:rsidR="009237AC" w:rsidRPr="00B138F3" w:rsidRDefault="009237AC" w:rsidP="00AB3E0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13EA98B" w14:textId="77777777" w:rsidR="009237AC" w:rsidRPr="00B138F3" w:rsidRDefault="009237AC" w:rsidP="00AB3E0B">
            <w:pPr>
              <w:widowControl w:val="0"/>
              <w:rPr>
                <w:rFonts w:ascii="GHEA Grapalat" w:hAnsi="GHEA Grapalat" w:cs="Tahoma"/>
              </w:rPr>
            </w:pPr>
          </w:p>
          <w:p w14:paraId="6BFB24B7" w14:textId="77777777" w:rsidR="009237AC" w:rsidRPr="00B138F3" w:rsidRDefault="009237AC" w:rsidP="00AB3E0B">
            <w:pPr>
              <w:widowControl w:val="0"/>
              <w:jc w:val="right"/>
              <w:rPr>
                <w:rFonts w:ascii="GHEA Grapalat" w:hAnsi="GHEA Grapalat" w:cs="Tahoma"/>
              </w:rPr>
            </w:pPr>
            <w:r w:rsidRPr="00B138F3">
              <w:rPr>
                <w:rFonts w:ascii="GHEA Grapalat" w:hAnsi="GHEA Grapalat"/>
              </w:rPr>
              <w:t>/____________________/</w:t>
            </w:r>
          </w:p>
          <w:p w14:paraId="1CBC7DEA" w14:textId="77777777" w:rsidR="009237AC" w:rsidRPr="00B138F3" w:rsidRDefault="009237AC" w:rsidP="00AB3E0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0637302F" w14:textId="77777777" w:rsidR="009237AC" w:rsidRPr="00B138F3" w:rsidRDefault="009237AC" w:rsidP="00AB3E0B">
            <w:pPr>
              <w:widowControl w:val="0"/>
              <w:rPr>
                <w:rFonts w:ascii="GHEA Grapalat" w:hAnsi="GHEA Grapalat" w:cs="Arial"/>
              </w:rPr>
            </w:pPr>
          </w:p>
        </w:tc>
      </w:tr>
      <w:tr w:rsidR="009237AC" w:rsidRPr="00B138F3" w14:paraId="264B5022" w14:textId="77777777" w:rsidTr="00AB3E0B">
        <w:trPr>
          <w:trHeight w:val="2194"/>
        </w:trPr>
        <w:tc>
          <w:tcPr>
            <w:tcW w:w="5616" w:type="dxa"/>
            <w:tcBorders>
              <w:top w:val="nil"/>
              <w:left w:val="single" w:sz="4" w:space="0" w:color="auto"/>
              <w:bottom w:val="single" w:sz="4" w:space="0" w:color="auto"/>
              <w:right w:val="single" w:sz="4" w:space="0" w:color="auto"/>
            </w:tcBorders>
            <w:noWrap/>
            <w:vAlign w:val="bottom"/>
          </w:tcPr>
          <w:p w14:paraId="5126B34C" w14:textId="77777777" w:rsidR="009237AC" w:rsidRPr="00B138F3" w:rsidRDefault="009237AC" w:rsidP="00AB3E0B">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54B94652" w14:textId="77777777" w:rsidR="009237AC" w:rsidRPr="00B138F3" w:rsidRDefault="009237AC" w:rsidP="00AB3E0B">
            <w:pPr>
              <w:widowControl w:val="0"/>
              <w:rPr>
                <w:rFonts w:ascii="GHEA Grapalat" w:hAnsi="GHEA Grapalat" w:cs="Sylfaen"/>
              </w:rPr>
            </w:pPr>
          </w:p>
          <w:p w14:paraId="62CB9E37" w14:textId="77777777" w:rsidR="009237AC" w:rsidRPr="00B138F3" w:rsidRDefault="009237AC" w:rsidP="00AB3E0B">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881896F" w14:textId="77777777" w:rsidR="009237AC" w:rsidRPr="00B138F3" w:rsidRDefault="009237AC" w:rsidP="00AB3E0B">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5C823EEA" w14:textId="77777777" w:rsidR="009237AC" w:rsidRPr="00B138F3" w:rsidRDefault="009237AC" w:rsidP="00AB3E0B">
            <w:pPr>
              <w:widowControl w:val="0"/>
              <w:rPr>
                <w:rFonts w:ascii="GHEA Grapalat" w:hAnsi="GHEA Grapalat"/>
              </w:rPr>
            </w:pPr>
          </w:p>
          <w:p w14:paraId="0BB47DD0" w14:textId="77777777" w:rsidR="009237AC" w:rsidRPr="00B138F3" w:rsidRDefault="009237AC" w:rsidP="00AB3E0B">
            <w:pPr>
              <w:widowControl w:val="0"/>
              <w:jc w:val="right"/>
              <w:rPr>
                <w:rFonts w:ascii="GHEA Grapalat" w:hAnsi="GHEA Grapalat" w:cs="Sylfaen"/>
              </w:rPr>
            </w:pPr>
            <w:r w:rsidRPr="00B138F3">
              <w:rPr>
                <w:rFonts w:ascii="GHEA Grapalat" w:hAnsi="GHEA Grapalat"/>
              </w:rPr>
              <w:t>23.в Дата исполнения: "___" ___ 20___г.</w:t>
            </w:r>
          </w:p>
        </w:tc>
      </w:tr>
    </w:tbl>
    <w:p w14:paraId="324DEB57" w14:textId="77777777" w:rsidR="009237AC" w:rsidRPr="00B138F3" w:rsidRDefault="009237AC" w:rsidP="009237AC">
      <w:pPr>
        <w:widowControl w:val="0"/>
        <w:jc w:val="center"/>
        <w:rPr>
          <w:rFonts w:ascii="GHEA Grapalat" w:hAnsi="GHEA Grapalat" w:cs="Sylfaen"/>
        </w:rPr>
      </w:pPr>
    </w:p>
    <w:p w14:paraId="724A2AEA" w14:textId="77777777" w:rsidR="009237AC" w:rsidRPr="00B138F3" w:rsidRDefault="009237AC" w:rsidP="009237A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5D49B2" w14:textId="77777777" w:rsidR="009237AC" w:rsidRPr="00B138F3" w:rsidRDefault="009237AC" w:rsidP="009237AC">
      <w:pPr>
        <w:rPr>
          <w:rFonts w:ascii="GHEA Grapalat" w:hAnsi="GHEA Grapalat" w:cs="Sylfaen"/>
        </w:rPr>
      </w:pPr>
      <w:r w:rsidRPr="00B138F3">
        <w:rPr>
          <w:rFonts w:ascii="GHEA Grapalat" w:hAnsi="GHEA Grapalat" w:cs="Sylfaen"/>
        </w:rPr>
        <w:br w:type="page"/>
      </w:r>
    </w:p>
    <w:p w14:paraId="6FE100B6" w14:textId="77777777" w:rsidR="009237AC" w:rsidRPr="00B138F3" w:rsidRDefault="009237AC" w:rsidP="009237AC">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237AC" w:rsidRPr="00B138F3" w14:paraId="59F45A71" w14:textId="77777777" w:rsidTr="00AB3E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5382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5A8420D"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2FADFAB"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6348A8"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E75550"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9C0A76C"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EE3870B"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Сторона,</w:t>
            </w:r>
          </w:p>
          <w:p w14:paraId="39C07C4D"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86D5E81"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6CF4E1D"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9237AC" w:rsidRPr="00B138F3" w14:paraId="44B23AF0" w14:textId="77777777" w:rsidTr="00AB3E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E8BD4"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086F147"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3E2D92E"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0B28FE1"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D46803B"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5</w:t>
            </w:r>
          </w:p>
        </w:tc>
      </w:tr>
      <w:tr w:rsidR="009237AC" w:rsidRPr="00B138F3" w14:paraId="10158C02"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8BEB6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6D346B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4D4C1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E397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9EB1B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9237AC" w:rsidRPr="00B138F3" w14:paraId="11294BE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8F53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DD49D5E" w14:textId="77777777" w:rsidR="009237AC" w:rsidRPr="00B138F3" w:rsidRDefault="009237AC" w:rsidP="00AB3E0B">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0A5FD2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EECC5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21FE6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9237AC" w:rsidRPr="00B138F3" w14:paraId="3DC3B8B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517CE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931E5FC" w14:textId="77777777" w:rsidR="009237AC" w:rsidRPr="00B138F3" w:rsidRDefault="009237AC" w:rsidP="00AB3E0B">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50F1C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57409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455EC00" w14:textId="77777777" w:rsidR="009237AC" w:rsidRPr="00B138F3" w:rsidRDefault="009237AC" w:rsidP="00AB3E0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F4B7B3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9237AC" w:rsidRPr="00B138F3" w14:paraId="06055E8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169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11BC8B1" w14:textId="77777777" w:rsidR="009237AC" w:rsidRPr="00B138F3" w:rsidRDefault="009237AC" w:rsidP="00AB3E0B">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EEE61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FF197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7980BAC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A8A485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4EDC61E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07909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4207B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82F70D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8D52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0E5117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4B3218DC"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493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49A61B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1A4222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FA05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277FA5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FCB741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6C9F0A9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093B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7601E5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D77B16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EEF6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A92200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2E4550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5E175B4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66384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8897AD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D39964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68F9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EFF421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197229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126BB7F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51A1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195DA4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CE31F3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03284B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6D1AF9C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EEC830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9237AC" w:rsidRPr="00B138F3" w14:paraId="3BED8EB8"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7DC52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900CF5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F1E3D1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9FC6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DF5215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0BB36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9237AC" w:rsidRPr="00B138F3" w14:paraId="27175C72"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88F3B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7F9DF1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7F1212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91587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FBA6C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339AFB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237AC" w:rsidRPr="00B138F3" w14:paraId="09A42335"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424E2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8BC94E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5A9CD0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BF88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EA7C0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237AC" w:rsidRPr="00B138F3" w14:paraId="35F878F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770D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1E1822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34A46D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8D776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152BAD6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7A8E8D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237AC" w:rsidRPr="00B138F3" w14:paraId="7444C42D"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44EF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F95B03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C963C6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98BA2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402B1A0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091610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9237AC" w:rsidRPr="00B138F3" w14:paraId="06D9E76E"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26E2B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7D5582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EA4CFA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BF059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2458BF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16E84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9237AC" w:rsidRPr="00B138F3" w14:paraId="62637AB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900F3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A3DFC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6CBF33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3E416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5EC2C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0CAACFF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68060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ABB962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97B3F3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33EE0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B404BD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237AC" w:rsidRPr="00B138F3" w14:paraId="2AAD6FE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86A6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815E18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A7AE80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23BCB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7E0B9B7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E57D5A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9237AC" w:rsidRPr="00B138F3" w14:paraId="386E8F38"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B5FF0" w14:textId="77777777" w:rsidR="009237AC" w:rsidRPr="00B138F3" w:rsidDel="0010680B" w:rsidRDefault="009237AC" w:rsidP="00AB3E0B">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B8C64A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3FE858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548518" w14:textId="77777777" w:rsidR="009237AC" w:rsidRPr="00B138F3" w:rsidRDefault="009237AC" w:rsidP="00AB3E0B">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382E4C0" w14:textId="77777777" w:rsidR="009237AC" w:rsidRPr="00B138F3" w:rsidRDefault="009237AC" w:rsidP="00AB3E0B">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5F8E7D5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86AE8B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9237AC" w:rsidRPr="00B138F3" w14:paraId="0B93E87F"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792FF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32ABD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AF63F8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EFE64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561E92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3AD30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3BE035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9237AC" w:rsidRPr="00B138F3" w14:paraId="714C49D2"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4AFE3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C07790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5BA840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7671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2CE9DA4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268C81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8D0E77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9237AC" w:rsidRPr="00B138F3" w14:paraId="776D327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B8E0B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D91CE2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D9FA4A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CBB1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C22372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7AA85D1" w14:textId="77777777" w:rsidR="009237AC" w:rsidRPr="00B138F3" w:rsidRDefault="009237AC" w:rsidP="00AB3E0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3DC9B0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3488B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9237AC" w:rsidRPr="00B138F3" w14:paraId="65E9792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5C73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129381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558B3E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A629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EA4DAC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569C64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9237AC" w:rsidRPr="00B138F3" w14:paraId="68EB45D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D9865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0381C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D96CF1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94763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388A87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CB316B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D7B940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9237AC" w:rsidRPr="00B138F3" w14:paraId="075FD8A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E3D6E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3B8F8F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33344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8816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5937F8B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4E8C0E" w14:textId="77777777" w:rsidR="009237AC" w:rsidRPr="00B138F3" w:rsidRDefault="009237AC" w:rsidP="00AB3E0B">
            <w:pPr>
              <w:widowControl w:val="0"/>
              <w:jc w:val="center"/>
              <w:rPr>
                <w:rFonts w:ascii="GHEA Grapalat" w:hAnsi="GHEA Grapalat"/>
                <w:sz w:val="18"/>
                <w:szCs w:val="18"/>
              </w:rPr>
            </w:pPr>
          </w:p>
        </w:tc>
      </w:tr>
      <w:tr w:rsidR="009237AC" w:rsidRPr="00B138F3" w14:paraId="03A1481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7DAF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F67C3B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ACD289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B0E2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267B048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6A5DE7" w14:textId="77777777" w:rsidR="009237AC" w:rsidRPr="00B138F3" w:rsidRDefault="009237AC" w:rsidP="00AB3E0B">
            <w:pPr>
              <w:widowControl w:val="0"/>
              <w:jc w:val="center"/>
              <w:rPr>
                <w:rFonts w:ascii="GHEA Grapalat" w:hAnsi="GHEA Grapalat"/>
                <w:sz w:val="18"/>
                <w:szCs w:val="18"/>
              </w:rPr>
            </w:pPr>
          </w:p>
        </w:tc>
      </w:tr>
      <w:tr w:rsidR="009237AC" w:rsidRPr="00B138F3" w14:paraId="18268DC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7D77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DF2287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E07C34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DAAD3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2234FD7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5EB8A53" w14:textId="77777777" w:rsidR="009237AC" w:rsidRPr="00B138F3" w:rsidRDefault="009237AC" w:rsidP="00AB3E0B">
            <w:pPr>
              <w:widowControl w:val="0"/>
              <w:jc w:val="center"/>
              <w:rPr>
                <w:rFonts w:ascii="GHEA Grapalat" w:hAnsi="GHEA Grapalat"/>
                <w:sz w:val="18"/>
                <w:szCs w:val="18"/>
              </w:rPr>
            </w:pPr>
          </w:p>
        </w:tc>
      </w:tr>
      <w:tr w:rsidR="009237AC" w:rsidRPr="00B138F3" w14:paraId="1D545FC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A269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84869F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D17130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41168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10B35D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1CE39B" w14:textId="77777777" w:rsidR="009237AC" w:rsidRPr="00B138F3" w:rsidRDefault="009237AC" w:rsidP="00AB3E0B">
            <w:pPr>
              <w:widowControl w:val="0"/>
              <w:jc w:val="center"/>
              <w:rPr>
                <w:rFonts w:ascii="GHEA Grapalat" w:hAnsi="GHEA Grapalat"/>
                <w:sz w:val="18"/>
                <w:szCs w:val="18"/>
              </w:rPr>
            </w:pPr>
          </w:p>
        </w:tc>
      </w:tr>
      <w:tr w:rsidR="009237AC" w:rsidRPr="00B138F3" w14:paraId="2EEEF12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EAAD5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E095D0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8423DF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4F182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55E3C4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B3C2F49" w14:textId="77777777" w:rsidR="009237AC" w:rsidRPr="00B138F3" w:rsidRDefault="009237AC" w:rsidP="00AB3E0B">
            <w:pPr>
              <w:widowControl w:val="0"/>
              <w:jc w:val="center"/>
              <w:rPr>
                <w:rFonts w:ascii="GHEA Grapalat" w:hAnsi="GHEA Grapalat"/>
                <w:sz w:val="18"/>
                <w:szCs w:val="18"/>
              </w:rPr>
            </w:pPr>
          </w:p>
        </w:tc>
      </w:tr>
      <w:tr w:rsidR="009237AC" w:rsidRPr="00B138F3" w14:paraId="3C020DA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5C1F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50E793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74E23E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5243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50B727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3338F02" w14:textId="77777777" w:rsidR="009237AC" w:rsidRPr="00B138F3" w:rsidRDefault="009237AC" w:rsidP="00AB3E0B">
            <w:pPr>
              <w:widowControl w:val="0"/>
              <w:jc w:val="center"/>
              <w:rPr>
                <w:rFonts w:ascii="GHEA Grapalat" w:hAnsi="GHEA Grapalat"/>
                <w:sz w:val="18"/>
                <w:szCs w:val="18"/>
              </w:rPr>
            </w:pPr>
          </w:p>
        </w:tc>
      </w:tr>
    </w:tbl>
    <w:p w14:paraId="35D295E9" w14:textId="77777777" w:rsidR="009237AC" w:rsidRPr="00B138F3" w:rsidRDefault="009237AC" w:rsidP="009237AC">
      <w:pPr>
        <w:widowControl w:val="0"/>
        <w:ind w:left="567" w:right="565"/>
        <w:jc w:val="center"/>
        <w:rPr>
          <w:rFonts w:ascii="GHEA Grapalat" w:hAnsi="GHEA Grapalat"/>
          <w:b/>
        </w:rPr>
      </w:pPr>
    </w:p>
    <w:p w14:paraId="47EF456D"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66742F5D"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3B8F9F06"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65B913BD"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45DF710F"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3C48F825" w14:textId="77777777" w:rsidR="00DD7F6C" w:rsidRPr="005042F1" w:rsidRDefault="00DD7F6C" w:rsidP="003C69D1">
      <w:pPr>
        <w:pStyle w:val="BodyTextIndent3"/>
        <w:widowControl w:val="0"/>
        <w:spacing w:line="240" w:lineRule="auto"/>
        <w:jc w:val="right"/>
        <w:rPr>
          <w:rFonts w:ascii="GHEA Grapalat" w:hAnsi="GHEA Grapalat"/>
          <w:b/>
          <w:sz w:val="24"/>
          <w:szCs w:val="24"/>
        </w:rPr>
      </w:pPr>
    </w:p>
    <w:p w14:paraId="65558549" w14:textId="77777777" w:rsidR="00DD7F6C" w:rsidRPr="005042F1" w:rsidRDefault="00DD7F6C" w:rsidP="003C69D1">
      <w:pPr>
        <w:pStyle w:val="BodyTextIndent3"/>
        <w:widowControl w:val="0"/>
        <w:spacing w:line="240" w:lineRule="auto"/>
        <w:jc w:val="right"/>
        <w:rPr>
          <w:rFonts w:ascii="GHEA Grapalat" w:hAnsi="GHEA Grapalat"/>
          <w:b/>
          <w:sz w:val="24"/>
          <w:szCs w:val="24"/>
        </w:rPr>
      </w:pPr>
    </w:p>
    <w:p w14:paraId="6E894B1C" w14:textId="77777777" w:rsidR="00DD7F6C" w:rsidRPr="005042F1" w:rsidRDefault="00DD7F6C" w:rsidP="003C69D1">
      <w:pPr>
        <w:pStyle w:val="BodyTextIndent3"/>
        <w:widowControl w:val="0"/>
        <w:spacing w:line="240" w:lineRule="auto"/>
        <w:jc w:val="right"/>
        <w:rPr>
          <w:rFonts w:ascii="GHEA Grapalat" w:hAnsi="GHEA Grapalat"/>
          <w:b/>
          <w:sz w:val="24"/>
          <w:szCs w:val="24"/>
        </w:rPr>
      </w:pPr>
    </w:p>
    <w:p w14:paraId="17113726" w14:textId="77777777" w:rsidR="00DD7F6C" w:rsidRPr="005042F1" w:rsidRDefault="00DD7F6C" w:rsidP="003C69D1">
      <w:pPr>
        <w:pStyle w:val="BodyTextIndent3"/>
        <w:widowControl w:val="0"/>
        <w:spacing w:line="240" w:lineRule="auto"/>
        <w:jc w:val="right"/>
        <w:rPr>
          <w:rFonts w:ascii="GHEA Grapalat" w:hAnsi="GHEA Grapalat"/>
          <w:b/>
          <w:sz w:val="24"/>
          <w:szCs w:val="24"/>
        </w:rPr>
      </w:pPr>
    </w:p>
    <w:p w14:paraId="0679209E" w14:textId="77777777" w:rsidR="00DD7F6C" w:rsidRPr="005042F1" w:rsidRDefault="00DD7F6C" w:rsidP="003C69D1">
      <w:pPr>
        <w:pStyle w:val="BodyTextIndent3"/>
        <w:widowControl w:val="0"/>
        <w:spacing w:line="240" w:lineRule="auto"/>
        <w:jc w:val="right"/>
        <w:rPr>
          <w:rFonts w:ascii="GHEA Grapalat" w:hAnsi="GHEA Grapalat"/>
          <w:b/>
          <w:sz w:val="24"/>
          <w:szCs w:val="24"/>
        </w:rPr>
      </w:pPr>
    </w:p>
    <w:p w14:paraId="3F28C581" w14:textId="77777777" w:rsidR="00DD7F6C" w:rsidRPr="005042F1" w:rsidRDefault="00DD7F6C" w:rsidP="003C69D1">
      <w:pPr>
        <w:pStyle w:val="BodyTextIndent3"/>
        <w:widowControl w:val="0"/>
        <w:spacing w:line="240" w:lineRule="auto"/>
        <w:jc w:val="right"/>
        <w:rPr>
          <w:rFonts w:ascii="GHEA Grapalat" w:hAnsi="GHEA Grapalat"/>
          <w:b/>
          <w:sz w:val="24"/>
          <w:szCs w:val="24"/>
        </w:rPr>
      </w:pPr>
    </w:p>
    <w:p w14:paraId="684E2BFE" w14:textId="77777777" w:rsidR="00DD7F6C" w:rsidRPr="005042F1" w:rsidRDefault="00DD7F6C" w:rsidP="003C69D1">
      <w:pPr>
        <w:pStyle w:val="BodyTextIndent3"/>
        <w:widowControl w:val="0"/>
        <w:spacing w:line="240" w:lineRule="auto"/>
        <w:jc w:val="right"/>
        <w:rPr>
          <w:rFonts w:ascii="GHEA Grapalat" w:hAnsi="GHEA Grapalat"/>
          <w:b/>
          <w:sz w:val="24"/>
          <w:szCs w:val="24"/>
        </w:rPr>
      </w:pPr>
    </w:p>
    <w:p w14:paraId="3CF79D5C" w14:textId="77777777" w:rsidR="00DD7F6C" w:rsidRPr="005042F1" w:rsidRDefault="00DD7F6C" w:rsidP="003C69D1">
      <w:pPr>
        <w:pStyle w:val="BodyTextIndent3"/>
        <w:widowControl w:val="0"/>
        <w:spacing w:line="240" w:lineRule="auto"/>
        <w:jc w:val="right"/>
        <w:rPr>
          <w:rFonts w:ascii="GHEA Grapalat" w:hAnsi="GHEA Grapalat"/>
          <w:b/>
          <w:sz w:val="24"/>
          <w:szCs w:val="24"/>
        </w:rPr>
      </w:pPr>
    </w:p>
    <w:p w14:paraId="393ACD26" w14:textId="77777777" w:rsidR="00DD7F6C" w:rsidRPr="005042F1" w:rsidRDefault="00DD7F6C" w:rsidP="003C69D1">
      <w:pPr>
        <w:pStyle w:val="BodyTextIndent3"/>
        <w:widowControl w:val="0"/>
        <w:spacing w:line="240" w:lineRule="auto"/>
        <w:jc w:val="right"/>
        <w:rPr>
          <w:rFonts w:ascii="GHEA Grapalat" w:hAnsi="GHEA Grapalat"/>
          <w:b/>
          <w:sz w:val="24"/>
          <w:szCs w:val="24"/>
        </w:rPr>
      </w:pPr>
    </w:p>
    <w:p w14:paraId="6922D68B" w14:textId="025CB28F"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5"/>
        <w:t>26</w:t>
      </w:r>
    </w:p>
    <w:p w14:paraId="788D9252" w14:textId="4483A633"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409E9">
        <w:rPr>
          <w:rFonts w:ascii="GHEA Grapalat" w:hAnsi="GHEA Grapalat"/>
          <w:b/>
          <w:sz w:val="24"/>
          <w:szCs w:val="24"/>
        </w:rPr>
        <w:t>BMAShDzB-</w:t>
      </w:r>
      <w:r w:rsidR="005042F1">
        <w:rPr>
          <w:rFonts w:ascii="GHEA Grapalat" w:hAnsi="GHEA Grapalat"/>
          <w:b/>
          <w:sz w:val="24"/>
          <w:szCs w:val="24"/>
        </w:rPr>
        <w:t>25/9</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3C69D1">
      <w:pPr>
        <w:widowControl w:val="0"/>
        <w:tabs>
          <w:tab w:val="left" w:pos="2268"/>
        </w:tabs>
        <w:ind w:firstLine="567"/>
        <w:jc w:val="right"/>
        <w:rPr>
          <w:rFonts w:ascii="GHEA Grapalat" w:hAnsi="GHEA Grapalat"/>
        </w:rPr>
      </w:pPr>
    </w:p>
    <w:p w14:paraId="4D77D10A" w14:textId="19CFC20D" w:rsidR="00BB28C8" w:rsidRPr="000A3450" w:rsidRDefault="00BB28C8" w:rsidP="003C69D1">
      <w:pPr>
        <w:widowControl w:val="0"/>
        <w:ind w:firstLine="567"/>
        <w:jc w:val="center"/>
        <w:rPr>
          <w:rFonts w:ascii="GHEA Grapalat" w:hAnsi="GHEA Grapalat"/>
          <w:b/>
        </w:rPr>
      </w:pPr>
      <w:r w:rsidRPr="009F3DC7">
        <w:rPr>
          <w:rFonts w:ascii="GHEA Grapalat" w:hAnsi="GHEA Grapalat"/>
          <w:b/>
        </w:rPr>
        <w:t>ДОГОВОР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3C69D1">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C69D1">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C69D1">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3C69D1">
      <w:pPr>
        <w:widowControl w:val="0"/>
        <w:ind w:firstLine="567"/>
        <w:jc w:val="both"/>
        <w:rPr>
          <w:rFonts w:ascii="GHEA Grapalat" w:hAnsi="GHEA Grapalat"/>
        </w:rPr>
      </w:pPr>
    </w:p>
    <w:p w14:paraId="615A522A" w14:textId="77777777" w:rsidR="00BB28C8" w:rsidRPr="009F3DC7" w:rsidRDefault="00BB28C8" w:rsidP="003C69D1">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3C69D1">
      <w:pPr>
        <w:widowControl w:val="0"/>
        <w:ind w:firstLine="567"/>
        <w:jc w:val="both"/>
        <w:rPr>
          <w:rFonts w:ascii="GHEA Grapalat" w:hAnsi="GHEA Grapalat"/>
          <w:b/>
        </w:rPr>
      </w:pPr>
    </w:p>
    <w:p w14:paraId="14988806" w14:textId="77777777" w:rsidR="00BB28C8" w:rsidRPr="009F3DC7" w:rsidRDefault="00BB28C8" w:rsidP="003C69D1">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7EEF7D04" w:rsidR="00BB28C8" w:rsidRPr="009F3DC7" w:rsidRDefault="00BB28C8" w:rsidP="009E0719">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w:t>
      </w:r>
      <w:r w:rsidR="006E52EC">
        <w:rPr>
          <w:rFonts w:ascii="GHEA Grapalat" w:hAnsi="GHEA Grapalat"/>
          <w:spacing w:val="6"/>
        </w:rPr>
        <w:t>п</w:t>
      </w:r>
      <w:r w:rsidRPr="000A3450">
        <w:rPr>
          <w:rFonts w:ascii="GHEA Grapalat" w:hAnsi="GHEA Grapalat"/>
          <w:spacing w:val="6"/>
        </w:rPr>
        <w:t>риложением № 1 к настоящему Договору</w:t>
      </w:r>
      <w:r w:rsidR="009E0719">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6E52EC" w:rsidRPr="003E05E4">
        <w:rPr>
          <w:rFonts w:ascii="GHEA Grapalat" w:hAnsi="GHEA Grapalat"/>
        </w:rPr>
        <w:t xml:space="preserve">на поставку </w:t>
      </w:r>
      <w:r w:rsidR="00B132DD" w:rsidRPr="00134B60">
        <w:rPr>
          <w:rFonts w:ascii="GHEA Grapalat" w:hAnsi="GHEA Grapalat"/>
          <w:iCs/>
        </w:rPr>
        <w:t>р</w:t>
      </w:r>
      <w:r w:rsidR="00B132DD" w:rsidRPr="00134B60">
        <w:rPr>
          <w:rFonts w:ascii="GHEA Grapalat" w:hAnsi="GHEA Grapalat"/>
          <w:bCs/>
          <w:iCs/>
        </w:rPr>
        <w:t>абот</w:t>
      </w:r>
      <w:r w:rsidR="00B132DD" w:rsidRPr="0003104E">
        <w:rPr>
          <w:rFonts w:ascii="GHEA Grapalat" w:hAnsi="GHEA Grapalat"/>
          <w:bCs/>
        </w:rPr>
        <w:t xml:space="preserve"> по асфальтированию дворовых территорий и </w:t>
      </w:r>
      <w:r w:rsidR="00B132DD" w:rsidRPr="006426FF">
        <w:rPr>
          <w:rFonts w:ascii="GHEA Grapalat" w:hAnsi="GHEA Grapalat"/>
          <w:iCs/>
        </w:rPr>
        <w:t>междворовых</w:t>
      </w:r>
      <w:r w:rsidR="00B132DD" w:rsidRPr="0003104E">
        <w:rPr>
          <w:rFonts w:ascii="GHEA Grapalat" w:hAnsi="GHEA Grapalat"/>
          <w:bCs/>
        </w:rPr>
        <w:t xml:space="preserve"> дорог на территории административного района Малатия-Себастия</w:t>
      </w:r>
      <w:r w:rsidR="006E52EC" w:rsidRPr="003E05E4">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3C69D1">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3C69D1">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3C69D1">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3C69D1">
      <w:pPr>
        <w:widowControl w:val="0"/>
        <w:tabs>
          <w:tab w:val="left" w:pos="1134"/>
        </w:tabs>
        <w:ind w:firstLine="567"/>
        <w:jc w:val="both"/>
        <w:rPr>
          <w:rFonts w:ascii="GHEA Grapalat" w:hAnsi="GHEA Grapalat"/>
        </w:rPr>
      </w:pPr>
    </w:p>
    <w:p w14:paraId="53375B6B" w14:textId="77777777" w:rsidR="00BB28C8" w:rsidRPr="009F3DC7" w:rsidRDefault="00BB28C8" w:rsidP="003C69D1">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3C69D1">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3C69D1">
      <w:pPr>
        <w:widowControl w:val="0"/>
        <w:tabs>
          <w:tab w:val="left" w:pos="1276"/>
        </w:tabs>
        <w:ind w:firstLine="567"/>
        <w:jc w:val="center"/>
        <w:rPr>
          <w:rFonts w:ascii="GHEA Grapalat" w:hAnsi="GHEA Grapalat"/>
          <w:b/>
          <w:i/>
        </w:rPr>
      </w:pPr>
    </w:p>
    <w:p w14:paraId="6F198BE5" w14:textId="77777777" w:rsidR="00BB28C8" w:rsidRPr="009F3DC7" w:rsidRDefault="00BB28C8" w:rsidP="003C69D1">
      <w:pPr>
        <w:widowControl w:val="0"/>
        <w:jc w:val="center"/>
        <w:rPr>
          <w:rFonts w:ascii="GHEA Grapalat" w:hAnsi="GHEA Grapalat"/>
          <w:b/>
        </w:rPr>
      </w:pPr>
      <w:r w:rsidRPr="009F3DC7">
        <w:rPr>
          <w:rFonts w:ascii="GHEA Grapalat" w:hAnsi="GHEA Grapalat"/>
          <w:b/>
        </w:rPr>
        <w:lastRenderedPageBreak/>
        <w:t>3. ПРАВА И ОБЯЗАННОСТИ СТОРОН</w:t>
      </w:r>
    </w:p>
    <w:p w14:paraId="4218C29B"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3C69D1">
      <w:pPr>
        <w:rPr>
          <w:rFonts w:ascii="GHEA Grapalat" w:hAnsi="GHEA Grapalat"/>
          <w:b/>
        </w:rPr>
      </w:pPr>
      <w:r>
        <w:rPr>
          <w:rFonts w:ascii="GHEA Grapalat" w:hAnsi="GHEA Grapalat"/>
          <w:b/>
        </w:rPr>
        <w:br w:type="page"/>
      </w:r>
    </w:p>
    <w:p w14:paraId="5DFDE74F" w14:textId="77777777" w:rsidR="00BB28C8" w:rsidRPr="009F3DC7" w:rsidRDefault="00BB28C8" w:rsidP="003C69D1">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3C69D1">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3C69D1">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0457354"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6E52EC">
        <w:rPr>
          <w:rFonts w:ascii="GHEA Grapalat" w:hAnsi="GHEA Grapalat"/>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6"/>
        <w:t>27</w:t>
      </w:r>
      <w:r w:rsidRPr="009F3DC7">
        <w:rPr>
          <w:rFonts w:ascii="GHEA Grapalat" w:hAnsi="GHEA Grapalat"/>
        </w:rPr>
        <w:t>.</w:t>
      </w:r>
    </w:p>
    <w:p w14:paraId="3C787D87" w14:textId="77777777" w:rsidR="00BB28C8" w:rsidRPr="009F3DC7" w:rsidRDefault="00BB28C8" w:rsidP="003C69D1">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7"/>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3C69D1">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3C69D1">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3C69D1">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3C69D1">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6B445558"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D108BA">
        <w:rPr>
          <w:rFonts w:ascii="GHEA Grapalat" w:hAnsi="GHEA Grapalat"/>
        </w:rPr>
        <w:t>30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3C69D1">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3C69D1">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Default="00BB28C8" w:rsidP="003C69D1">
      <w:pPr>
        <w:pStyle w:val="norm"/>
        <w:widowControl w:val="0"/>
        <w:tabs>
          <w:tab w:val="left" w:pos="1134"/>
        </w:tabs>
        <w:spacing w:line="240" w:lineRule="auto"/>
        <w:ind w:firstLine="567"/>
        <w:rPr>
          <w:rFonts w:ascii="GHEA Grapalat" w:hAnsi="GHEA Grapalat"/>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B94BBE1" w14:textId="77777777" w:rsidR="001231FD" w:rsidRPr="009F3DC7" w:rsidRDefault="001231FD" w:rsidP="003C69D1">
      <w:pPr>
        <w:pStyle w:val="norm"/>
        <w:widowControl w:val="0"/>
        <w:tabs>
          <w:tab w:val="left" w:pos="1134"/>
        </w:tabs>
        <w:spacing w:line="240" w:lineRule="auto"/>
        <w:ind w:firstLine="567"/>
        <w:rPr>
          <w:rFonts w:ascii="GHEA Grapalat" w:hAnsi="GHEA Grapalat" w:cs="Sylfaen"/>
          <w:sz w:val="24"/>
          <w:szCs w:val="24"/>
        </w:rPr>
      </w:pPr>
    </w:p>
    <w:p w14:paraId="1A301671"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3C69D1">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3C69D1">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8"/>
        <w:t>30</w:t>
      </w:r>
      <w:r w:rsidRPr="009F3DC7">
        <w:rPr>
          <w:rFonts w:ascii="GHEA Grapalat" w:hAnsi="GHEA Grapalat"/>
        </w:rPr>
        <w:t xml:space="preserve">. </w:t>
      </w:r>
    </w:p>
    <w:p w14:paraId="44AF8FA3" w14:textId="77777777" w:rsidR="00BB28C8" w:rsidRPr="009F3DC7" w:rsidRDefault="00BB28C8" w:rsidP="003C69D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3C69D1">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w:t>
      </w:r>
      <w:r w:rsidRPr="009F3DC7">
        <w:rPr>
          <w:rFonts w:ascii="GHEA Grapalat" w:hAnsi="GHEA Grapalat"/>
        </w:rPr>
        <w:lastRenderedPageBreak/>
        <w:t xml:space="preserve">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3C69D1">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DF6875B" w:rsidR="00127380" w:rsidRDefault="00127380" w:rsidP="003C69D1">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164894BE" w14:textId="77777777" w:rsidR="00831ECC" w:rsidRPr="00070184"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797F01CE" w14:textId="77777777" w:rsidR="00831ECC" w:rsidRPr="0025429F" w:rsidRDefault="00831ECC" w:rsidP="003C69D1">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1875324D" w14:textId="77777777" w:rsidR="00831ECC" w:rsidRPr="00070184" w:rsidRDefault="00831ECC" w:rsidP="003C69D1">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3176E31"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14EB2CD0"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1D22E754" w14:textId="77777777" w:rsidR="00831ECC" w:rsidRPr="0025429F" w:rsidRDefault="00831ECC" w:rsidP="003C69D1">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53355ED9"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769DD453"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0E1606" w:rsidRPr="009F3DC7">
        <w:rPr>
          <w:rFonts w:ascii="GHEA Grapalat" w:hAnsi="GHEA Grapalat"/>
        </w:rPr>
        <w:t>0,</w:t>
      </w:r>
      <w:r w:rsidR="00E6153D">
        <w:rPr>
          <w:rFonts w:ascii="GHEA Grapalat" w:hAnsi="GHEA Grapalat"/>
        </w:rPr>
        <w:t>1</w:t>
      </w:r>
      <w:r w:rsidR="00D108BA">
        <w:rPr>
          <w:rFonts w:ascii="GHEA Grapalat" w:hAnsi="GHEA Grapalat"/>
        </w:rPr>
        <w:t>8</w:t>
      </w:r>
      <w:r w:rsidR="000E1606" w:rsidRPr="009F3DC7">
        <w:rPr>
          <w:rFonts w:ascii="GHEA Grapalat" w:hAnsi="GHEA Grapalat"/>
        </w:rPr>
        <w:t xml:space="preserve"> (ноль целых </w:t>
      </w:r>
      <w:r w:rsidR="00D108BA">
        <w:rPr>
          <w:rFonts w:ascii="GHEA Grapalat" w:hAnsi="GHEA Grapalat"/>
        </w:rPr>
        <w:t>восемнадцать</w:t>
      </w:r>
      <w:r w:rsidR="000E1606" w:rsidRPr="009F3DC7">
        <w:rPr>
          <w:rFonts w:ascii="GHEA Grapalat" w:hAnsi="GHEA Grapalat"/>
        </w:rPr>
        <w:t xml:space="preserve"> </w:t>
      </w:r>
      <w:r w:rsidR="00E6153D">
        <w:rPr>
          <w:rFonts w:ascii="GHEA Grapalat" w:hAnsi="GHEA Grapalat"/>
        </w:rPr>
        <w:t>со</w:t>
      </w:r>
      <w:r w:rsidR="001C1DD9">
        <w:rPr>
          <w:rFonts w:ascii="GHEA Grapalat" w:hAnsi="GHEA Grapalat"/>
        </w:rPr>
        <w:t>тых</w:t>
      </w:r>
      <w:r w:rsidR="000E1606" w:rsidRPr="009F3DC7">
        <w:rPr>
          <w:rFonts w:ascii="GHEA Grapalat" w:hAnsi="GHEA Grapalat"/>
        </w:rPr>
        <w:t>)</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B21E283" w:rsidR="00BB28C8" w:rsidRPr="00516521" w:rsidRDefault="00BB28C8" w:rsidP="003C69D1">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D108BA">
        <w:rPr>
          <w:rFonts w:ascii="GHEA Grapalat" w:hAnsi="GHEA Grapalat"/>
        </w:rPr>
        <w:t>3</w:t>
      </w:r>
      <w:r w:rsidR="000E1606" w:rsidRPr="009F3DC7">
        <w:rPr>
          <w:rFonts w:ascii="GHEA Grapalat" w:hAnsi="GHEA Grapalat"/>
        </w:rPr>
        <w:t xml:space="preserve"> (</w:t>
      </w:r>
      <w:r w:rsidR="00D108BA">
        <w:rPr>
          <w:rFonts w:ascii="GHEA Grapalat" w:hAnsi="GHEA Grapalat"/>
        </w:rPr>
        <w:t>три</w:t>
      </w:r>
      <w:r w:rsidR="000E1606" w:rsidRPr="009F3DC7">
        <w:rPr>
          <w:rFonts w:ascii="GHEA Grapalat" w:hAnsi="GHEA Grapalat"/>
        </w:rPr>
        <w:t>)</w:t>
      </w:r>
      <w:r w:rsidR="0063322F">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9"/>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w:t>
      </w:r>
      <w:r w:rsidR="005E4DDB" w:rsidRPr="00BB6372">
        <w:rPr>
          <w:rFonts w:ascii="GHEA Grapalat" w:hAnsi="GHEA Grapalat" w:cs="Sylfaen"/>
        </w:rPr>
        <w:lastRenderedPageBreak/>
        <w:t xml:space="preserve">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3C69D1">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3C69D1">
      <w:pPr>
        <w:widowControl w:val="0"/>
        <w:tabs>
          <w:tab w:val="left" w:pos="1134"/>
        </w:tabs>
        <w:ind w:firstLine="567"/>
        <w:jc w:val="both"/>
        <w:rPr>
          <w:rFonts w:ascii="GHEA Grapalat" w:hAnsi="GHEA Grapalat"/>
        </w:rPr>
      </w:pPr>
    </w:p>
    <w:p w14:paraId="59DDC7CC"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3C69D1">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0"/>
        <w:t>32</w:t>
      </w:r>
      <w:r w:rsidRPr="009F3DC7">
        <w:rPr>
          <w:rFonts w:ascii="GHEA Grapalat" w:hAnsi="GHEA Grapalat"/>
        </w:rPr>
        <w:t>.</w:t>
      </w:r>
    </w:p>
    <w:p w14:paraId="1582AE9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1"/>
        <w:t>33</w:t>
      </w:r>
      <w:r w:rsidRPr="009F3DC7">
        <w:rPr>
          <w:rFonts w:ascii="GHEA Grapalat" w:hAnsi="GHEA Grapalat"/>
        </w:rPr>
        <w:t>.</w:t>
      </w:r>
    </w:p>
    <w:p w14:paraId="7BD5AE23"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w:t>
      </w:r>
      <w:r w:rsidRPr="009F3DC7">
        <w:rPr>
          <w:rFonts w:ascii="GHEA Grapalat" w:hAnsi="GHEA Grapalat"/>
        </w:rPr>
        <w:lastRenderedPageBreak/>
        <w:t>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2"/>
        <w:t>34</w:t>
      </w:r>
      <w:r w:rsidRPr="009F3DC7">
        <w:rPr>
          <w:rFonts w:ascii="GHEA Grapalat" w:hAnsi="GHEA Grapalat"/>
        </w:rPr>
        <w:t>.</w:t>
      </w:r>
    </w:p>
    <w:p w14:paraId="4F8673DE"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3C69D1">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3C69D1">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w:t>
      </w:r>
      <w:r w:rsidR="004B4A95" w:rsidRPr="00DC64D2">
        <w:rPr>
          <w:rFonts w:ascii="GHEA Grapalat" w:hAnsi="GHEA Grapalat"/>
          <w:spacing w:val="-4"/>
        </w:rPr>
        <w:lastRenderedPageBreak/>
        <w:t xml:space="preserve">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3C69D1">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3DED88F7" w14:textId="77777777" w:rsidR="00E6153D" w:rsidRPr="009F3DC7" w:rsidRDefault="00E6153D" w:rsidP="00E6153D">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33"/>
        <w:t>25</w:t>
      </w:r>
    </w:p>
    <w:p w14:paraId="7A4B8300" w14:textId="77777777" w:rsidR="00E6153D" w:rsidRPr="009F3DC7" w:rsidRDefault="00E6153D" w:rsidP="003C69D1">
      <w:pPr>
        <w:widowControl w:val="0"/>
        <w:tabs>
          <w:tab w:val="left" w:pos="1276"/>
        </w:tabs>
        <w:ind w:firstLine="567"/>
        <w:jc w:val="both"/>
        <w:rPr>
          <w:rFonts w:ascii="GHEA Grapalat" w:hAnsi="GHEA Grapalat"/>
        </w:rPr>
      </w:pPr>
    </w:p>
    <w:p w14:paraId="03E1AA91" w14:textId="77777777" w:rsidR="00BB28C8" w:rsidRPr="00B02C77" w:rsidRDefault="00BB28C8" w:rsidP="003C69D1">
      <w:pPr>
        <w:widowControl w:val="0"/>
        <w:tabs>
          <w:tab w:val="left" w:pos="1276"/>
        </w:tabs>
        <w:ind w:firstLine="567"/>
        <w:jc w:val="both"/>
        <w:rPr>
          <w:rFonts w:ascii="GHEA Grapalat" w:hAnsi="GHEA Grapalat"/>
        </w:rPr>
      </w:pPr>
    </w:p>
    <w:p w14:paraId="03593EB1" w14:textId="77777777" w:rsidR="00BB28C8" w:rsidRPr="009F3DC7" w:rsidRDefault="00BB28C8" w:rsidP="003C69D1">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C69D1">
            <w:pPr>
              <w:widowControl w:val="0"/>
              <w:jc w:val="center"/>
              <w:rPr>
                <w:rFonts w:ascii="GHEA Grapalat" w:hAnsi="GHEA Grapalat"/>
              </w:rPr>
            </w:pPr>
            <w:r w:rsidRPr="009F3DC7">
              <w:rPr>
                <w:rFonts w:ascii="GHEA Grapalat" w:hAnsi="GHEA Grapalat"/>
              </w:rPr>
              <w:lastRenderedPageBreak/>
              <w:t>М. П.</w:t>
            </w:r>
          </w:p>
        </w:tc>
        <w:tc>
          <w:tcPr>
            <w:tcW w:w="760" w:type="dxa"/>
          </w:tcPr>
          <w:p w14:paraId="754AE0F5" w14:textId="77777777" w:rsidR="00BB28C8" w:rsidRPr="009F3DC7" w:rsidRDefault="00BB28C8" w:rsidP="003C69D1">
            <w:pPr>
              <w:widowControl w:val="0"/>
              <w:jc w:val="center"/>
              <w:rPr>
                <w:rFonts w:ascii="GHEA Grapalat" w:hAnsi="GHEA Grapalat"/>
              </w:rPr>
            </w:pPr>
          </w:p>
        </w:tc>
        <w:tc>
          <w:tcPr>
            <w:tcW w:w="4343" w:type="dxa"/>
          </w:tcPr>
          <w:p w14:paraId="54A50A05"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C69D1">
            <w:pPr>
              <w:widowControl w:val="0"/>
              <w:jc w:val="center"/>
              <w:rPr>
                <w:rFonts w:ascii="GHEA Grapalat" w:hAnsi="GHEA Grapalat"/>
              </w:rPr>
            </w:pPr>
            <w:r w:rsidRPr="009F3DC7">
              <w:rPr>
                <w:rFonts w:ascii="GHEA Grapalat" w:hAnsi="GHEA Grapalat"/>
              </w:rPr>
              <w:lastRenderedPageBreak/>
              <w:t>М. П.</w:t>
            </w:r>
          </w:p>
        </w:tc>
      </w:tr>
    </w:tbl>
    <w:p w14:paraId="729634E7" w14:textId="77777777" w:rsidR="00BB28C8" w:rsidRDefault="00BB28C8" w:rsidP="003C69D1">
      <w:pPr>
        <w:widowControl w:val="0"/>
        <w:tabs>
          <w:tab w:val="left" w:pos="1276"/>
        </w:tabs>
        <w:ind w:firstLine="567"/>
        <w:jc w:val="both"/>
        <w:rPr>
          <w:rFonts w:ascii="GHEA Grapalat" w:hAnsi="GHEA Grapalat"/>
          <w:i/>
          <w:lang w:val="en-US"/>
        </w:rPr>
      </w:pPr>
    </w:p>
    <w:p w14:paraId="07788426" w14:textId="77777777" w:rsidR="00BB28C8" w:rsidRPr="009F3DC7" w:rsidRDefault="00BB28C8" w:rsidP="003C69D1">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3C69D1">
      <w:pPr>
        <w:widowControl w:val="0"/>
        <w:ind w:firstLine="567"/>
        <w:rPr>
          <w:rFonts w:ascii="GHEA Grapalat" w:hAnsi="GHEA Grapalat"/>
          <w:i/>
        </w:rPr>
      </w:pPr>
      <w:r w:rsidRPr="009F3DC7">
        <w:rPr>
          <w:rFonts w:ascii="GHEA Grapalat" w:hAnsi="GHEA Grapalat"/>
        </w:rPr>
        <w:br w:type="page"/>
      </w:r>
    </w:p>
    <w:p w14:paraId="2C4E8166" w14:textId="77777777" w:rsidR="00257C2F" w:rsidRDefault="00257C2F" w:rsidP="003C69D1">
      <w:pPr>
        <w:widowControl w:val="0"/>
        <w:ind w:firstLine="567"/>
        <w:jc w:val="right"/>
        <w:rPr>
          <w:rFonts w:ascii="GHEA Grapalat" w:hAnsi="GHEA Grapalat"/>
          <w:i/>
        </w:rPr>
        <w:sectPr w:rsidR="00257C2F" w:rsidSect="00A1398E">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3C69D1">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3C69D1">
      <w:pPr>
        <w:widowControl w:val="0"/>
        <w:ind w:firstLine="567"/>
        <w:jc w:val="right"/>
        <w:rPr>
          <w:rFonts w:ascii="GHEA Grapalat" w:hAnsi="GHEA Grapalat"/>
          <w:i/>
        </w:rPr>
      </w:pPr>
    </w:p>
    <w:p w14:paraId="08925D2C" w14:textId="77777777" w:rsidR="0063322F" w:rsidRDefault="0063322F" w:rsidP="003C69D1">
      <w:pPr>
        <w:widowControl w:val="0"/>
        <w:ind w:firstLine="567"/>
        <w:jc w:val="center"/>
        <w:rPr>
          <w:rFonts w:ascii="GHEA Grapalat" w:hAnsi="GHEA Grapalat"/>
          <w:b/>
          <w:sz w:val="28"/>
          <w:szCs w:val="28"/>
        </w:rPr>
      </w:pPr>
    </w:p>
    <w:p w14:paraId="7F9A1FF3" w14:textId="77777777" w:rsidR="00257C2F" w:rsidRDefault="00257C2F" w:rsidP="003C69D1">
      <w:pPr>
        <w:widowControl w:val="0"/>
        <w:ind w:firstLine="567"/>
        <w:jc w:val="center"/>
        <w:rPr>
          <w:rFonts w:ascii="GHEA Grapalat" w:hAnsi="GHEA Grapalat"/>
          <w:b/>
          <w:sz w:val="28"/>
          <w:szCs w:val="28"/>
        </w:rPr>
      </w:pPr>
    </w:p>
    <w:tbl>
      <w:tblPr>
        <w:tblW w:w="14707" w:type="dxa"/>
        <w:tblInd w:w="113" w:type="dxa"/>
        <w:tblLook w:val="04A0" w:firstRow="1" w:lastRow="0" w:firstColumn="1" w:lastColumn="0" w:noHBand="0" w:noVBand="1"/>
      </w:tblPr>
      <w:tblGrid>
        <w:gridCol w:w="440"/>
        <w:gridCol w:w="1843"/>
        <w:gridCol w:w="2635"/>
        <w:gridCol w:w="1480"/>
        <w:gridCol w:w="1567"/>
        <w:gridCol w:w="2045"/>
        <w:gridCol w:w="4475"/>
        <w:gridCol w:w="222"/>
      </w:tblGrid>
      <w:tr w:rsidR="00BB0D28" w:rsidRPr="00BB0D28" w14:paraId="093C1A09" w14:textId="77777777" w:rsidTr="00487D0A">
        <w:trPr>
          <w:gridAfter w:val="1"/>
          <w:wAfter w:w="222" w:type="dxa"/>
          <w:trHeight w:val="720"/>
        </w:trPr>
        <w:tc>
          <w:tcPr>
            <w:tcW w:w="1448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A1608" w14:textId="77777777" w:rsidR="00BB0D28" w:rsidRPr="00BB0D28" w:rsidRDefault="00BB0D28">
            <w:pPr>
              <w:jc w:val="center"/>
              <w:rPr>
                <w:rFonts w:ascii="Arial" w:hAnsi="Arial" w:cs="Arial"/>
                <w:sz w:val="20"/>
                <w:szCs w:val="20"/>
              </w:rPr>
            </w:pPr>
            <w:r w:rsidRPr="00BB0D28">
              <w:rPr>
                <w:rFonts w:ascii="Arial" w:hAnsi="Arial" w:cs="Arial"/>
                <w:sz w:val="20"/>
                <w:szCs w:val="20"/>
              </w:rPr>
              <w:t>ТЕХНИЧЕСКИЕ ХАРАКТЕРИСТИКИ-ГРАФИК ПОКУПКИ*</w:t>
            </w:r>
          </w:p>
        </w:tc>
      </w:tr>
      <w:tr w:rsidR="00487D0A" w:rsidRPr="00BB0D28" w14:paraId="7894D416" w14:textId="77777777" w:rsidTr="00487D0A">
        <w:trPr>
          <w:gridAfter w:val="1"/>
          <w:wAfter w:w="222" w:type="dxa"/>
          <w:trHeight w:val="360"/>
        </w:trPr>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14:paraId="61BF78AD" w14:textId="77777777" w:rsidR="00487D0A" w:rsidRPr="00BB0D28" w:rsidRDefault="00487D0A">
            <w:pPr>
              <w:jc w:val="center"/>
              <w:rPr>
                <w:rFonts w:ascii="Arial" w:hAnsi="Arial" w:cs="Arial"/>
                <w:sz w:val="20"/>
                <w:szCs w:val="20"/>
              </w:rPr>
            </w:pPr>
            <w:r w:rsidRPr="00BB0D28">
              <w:rPr>
                <w:rFonts w:ascii="Arial" w:hAnsi="Arial" w:cs="Arial"/>
                <w:sz w:val="20"/>
                <w:szCs w:val="20"/>
              </w:rPr>
              <w:t>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985618A" w14:textId="77777777" w:rsidR="00487D0A" w:rsidRPr="00BB0D28" w:rsidRDefault="00487D0A">
            <w:pPr>
              <w:jc w:val="center"/>
              <w:rPr>
                <w:rFonts w:ascii="Arial" w:hAnsi="Arial" w:cs="Arial"/>
                <w:sz w:val="20"/>
                <w:szCs w:val="20"/>
              </w:rPr>
            </w:pPr>
            <w:r w:rsidRPr="00BB0D28">
              <w:rPr>
                <w:rFonts w:ascii="Arial" w:hAnsi="Arial" w:cs="Arial"/>
                <w:sz w:val="20"/>
                <w:szCs w:val="20"/>
              </w:rPr>
              <w:t xml:space="preserve"> (CPV)</w:t>
            </w:r>
          </w:p>
        </w:tc>
        <w:tc>
          <w:tcPr>
            <w:tcW w:w="2635" w:type="dxa"/>
            <w:vMerge w:val="restart"/>
            <w:tcBorders>
              <w:top w:val="nil"/>
              <w:left w:val="single" w:sz="4" w:space="0" w:color="auto"/>
              <w:bottom w:val="single" w:sz="4" w:space="0" w:color="auto"/>
              <w:right w:val="single" w:sz="4" w:space="0" w:color="auto"/>
            </w:tcBorders>
            <w:shd w:val="clear" w:color="auto" w:fill="auto"/>
            <w:vAlign w:val="center"/>
            <w:hideMark/>
          </w:tcPr>
          <w:p w14:paraId="3A378CE8" w14:textId="77777777" w:rsidR="00487D0A" w:rsidRPr="00BB0D28" w:rsidRDefault="00487D0A">
            <w:pPr>
              <w:jc w:val="center"/>
              <w:rPr>
                <w:rFonts w:ascii="Arial" w:hAnsi="Arial" w:cs="Arial"/>
                <w:sz w:val="20"/>
                <w:szCs w:val="20"/>
              </w:rPr>
            </w:pPr>
            <w:r w:rsidRPr="00BB0D28">
              <w:rPr>
                <w:rFonts w:ascii="Arial" w:hAnsi="Arial" w:cs="Arial"/>
                <w:sz w:val="20"/>
                <w:szCs w:val="20"/>
              </w:rPr>
              <w:t>Название приобретенных работ</w:t>
            </w:r>
          </w:p>
        </w:tc>
        <w:tc>
          <w:tcPr>
            <w:tcW w:w="1480" w:type="dxa"/>
            <w:vMerge w:val="restart"/>
            <w:tcBorders>
              <w:top w:val="nil"/>
              <w:left w:val="single" w:sz="4" w:space="0" w:color="auto"/>
              <w:bottom w:val="nil"/>
              <w:right w:val="single" w:sz="4" w:space="0" w:color="auto"/>
            </w:tcBorders>
            <w:shd w:val="clear" w:color="auto" w:fill="auto"/>
            <w:vAlign w:val="center"/>
            <w:hideMark/>
          </w:tcPr>
          <w:p w14:paraId="00257CBF" w14:textId="77777777" w:rsidR="00487D0A" w:rsidRPr="00BB0D28" w:rsidRDefault="00487D0A">
            <w:pPr>
              <w:jc w:val="center"/>
              <w:rPr>
                <w:rFonts w:ascii="Arial" w:hAnsi="Arial" w:cs="Arial"/>
                <w:sz w:val="20"/>
                <w:szCs w:val="20"/>
              </w:rPr>
            </w:pPr>
            <w:r w:rsidRPr="00BB0D28">
              <w:rPr>
                <w:rFonts w:ascii="Arial" w:hAnsi="Arial" w:cs="Arial"/>
                <w:sz w:val="20"/>
                <w:szCs w:val="20"/>
              </w:rPr>
              <w:t>Единица измерения</w:t>
            </w:r>
          </w:p>
        </w:tc>
        <w:tc>
          <w:tcPr>
            <w:tcW w:w="1567" w:type="dxa"/>
            <w:vMerge w:val="restart"/>
            <w:tcBorders>
              <w:top w:val="nil"/>
              <w:left w:val="single" w:sz="4" w:space="0" w:color="auto"/>
              <w:bottom w:val="nil"/>
              <w:right w:val="single" w:sz="4" w:space="0" w:color="auto"/>
            </w:tcBorders>
            <w:shd w:val="clear" w:color="auto" w:fill="auto"/>
            <w:vAlign w:val="center"/>
            <w:hideMark/>
          </w:tcPr>
          <w:p w14:paraId="392F6468" w14:textId="77777777" w:rsidR="00487D0A" w:rsidRPr="00BB0D28" w:rsidRDefault="00487D0A">
            <w:pPr>
              <w:jc w:val="center"/>
              <w:rPr>
                <w:rFonts w:ascii="Arial" w:hAnsi="Arial" w:cs="Arial"/>
                <w:sz w:val="20"/>
                <w:szCs w:val="20"/>
              </w:rPr>
            </w:pPr>
            <w:r w:rsidRPr="00BB0D28">
              <w:rPr>
                <w:rFonts w:ascii="Arial" w:hAnsi="Arial" w:cs="Arial"/>
                <w:sz w:val="20"/>
                <w:szCs w:val="20"/>
              </w:rPr>
              <w:t>Общий итог до</w:t>
            </w:r>
            <w:r w:rsidRPr="00BB0D28">
              <w:rPr>
                <w:rFonts w:ascii="Arial" w:hAnsi="Arial" w:cs="Arial"/>
                <w:sz w:val="20"/>
                <w:szCs w:val="20"/>
              </w:rPr>
              <w:br/>
              <w:t xml:space="preserve"> /драм РА/</w:t>
            </w:r>
          </w:p>
        </w:tc>
        <w:tc>
          <w:tcPr>
            <w:tcW w:w="2045" w:type="dxa"/>
            <w:vMerge w:val="restart"/>
            <w:tcBorders>
              <w:top w:val="nil"/>
              <w:left w:val="single" w:sz="4" w:space="0" w:color="auto"/>
              <w:bottom w:val="nil"/>
              <w:right w:val="single" w:sz="4" w:space="0" w:color="auto"/>
            </w:tcBorders>
            <w:shd w:val="clear" w:color="auto" w:fill="auto"/>
            <w:vAlign w:val="center"/>
            <w:hideMark/>
          </w:tcPr>
          <w:p w14:paraId="6A2BCC63" w14:textId="77777777" w:rsidR="00487D0A" w:rsidRPr="00BB0D28" w:rsidRDefault="00487D0A">
            <w:pPr>
              <w:jc w:val="center"/>
              <w:rPr>
                <w:rFonts w:ascii="Arial" w:hAnsi="Arial" w:cs="Arial"/>
                <w:sz w:val="20"/>
                <w:szCs w:val="20"/>
              </w:rPr>
            </w:pPr>
            <w:r w:rsidRPr="00BB0D28">
              <w:rPr>
                <w:rFonts w:ascii="Arial" w:hAnsi="Arial" w:cs="Arial"/>
                <w:sz w:val="20"/>
                <w:szCs w:val="20"/>
              </w:rPr>
              <w:t>Адрес</w:t>
            </w:r>
          </w:p>
        </w:tc>
        <w:tc>
          <w:tcPr>
            <w:tcW w:w="447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4CDBB1" w14:textId="77777777" w:rsidR="00487D0A" w:rsidRPr="00BB0D28" w:rsidRDefault="00487D0A">
            <w:pPr>
              <w:jc w:val="center"/>
              <w:rPr>
                <w:rFonts w:ascii="Arial" w:hAnsi="Arial" w:cs="Arial"/>
                <w:sz w:val="20"/>
                <w:szCs w:val="20"/>
              </w:rPr>
            </w:pPr>
            <w:r w:rsidRPr="00BB0D28">
              <w:rPr>
                <w:rFonts w:ascii="Arial" w:hAnsi="Arial" w:cs="Arial"/>
                <w:sz w:val="20"/>
                <w:szCs w:val="20"/>
              </w:rPr>
              <w:t>Срок выполнения работ</w:t>
            </w:r>
          </w:p>
        </w:tc>
      </w:tr>
      <w:tr w:rsidR="00487D0A" w:rsidRPr="00BB0D28" w14:paraId="798CC580" w14:textId="77777777" w:rsidTr="00487D0A">
        <w:trPr>
          <w:trHeight w:val="360"/>
        </w:trPr>
        <w:tc>
          <w:tcPr>
            <w:tcW w:w="440" w:type="dxa"/>
            <w:vMerge/>
            <w:tcBorders>
              <w:top w:val="nil"/>
              <w:left w:val="single" w:sz="4" w:space="0" w:color="auto"/>
              <w:bottom w:val="single" w:sz="4" w:space="0" w:color="auto"/>
              <w:right w:val="single" w:sz="4" w:space="0" w:color="auto"/>
            </w:tcBorders>
            <w:vAlign w:val="center"/>
            <w:hideMark/>
          </w:tcPr>
          <w:p w14:paraId="00995871" w14:textId="77777777" w:rsidR="00487D0A" w:rsidRPr="00BB0D28" w:rsidRDefault="00487D0A">
            <w:pPr>
              <w:rPr>
                <w:rFonts w:ascii="Arial" w:hAnsi="Arial" w:cs="Arial"/>
                <w:sz w:val="20"/>
                <w:szCs w:val="20"/>
              </w:rPr>
            </w:pPr>
          </w:p>
        </w:tc>
        <w:tc>
          <w:tcPr>
            <w:tcW w:w="1843" w:type="dxa"/>
            <w:vMerge/>
            <w:tcBorders>
              <w:top w:val="nil"/>
              <w:left w:val="single" w:sz="4" w:space="0" w:color="auto"/>
              <w:bottom w:val="single" w:sz="4" w:space="0" w:color="auto"/>
              <w:right w:val="single" w:sz="4" w:space="0" w:color="auto"/>
            </w:tcBorders>
            <w:vAlign w:val="center"/>
            <w:hideMark/>
          </w:tcPr>
          <w:p w14:paraId="15E291B0" w14:textId="77777777" w:rsidR="00487D0A" w:rsidRPr="00BB0D28" w:rsidRDefault="00487D0A">
            <w:pPr>
              <w:rPr>
                <w:rFonts w:ascii="Arial" w:hAnsi="Arial" w:cs="Arial"/>
                <w:sz w:val="20"/>
                <w:szCs w:val="20"/>
              </w:rPr>
            </w:pPr>
          </w:p>
        </w:tc>
        <w:tc>
          <w:tcPr>
            <w:tcW w:w="2635" w:type="dxa"/>
            <w:vMerge/>
            <w:tcBorders>
              <w:top w:val="nil"/>
              <w:left w:val="single" w:sz="4" w:space="0" w:color="auto"/>
              <w:bottom w:val="single" w:sz="4" w:space="0" w:color="auto"/>
              <w:right w:val="single" w:sz="4" w:space="0" w:color="auto"/>
            </w:tcBorders>
            <w:vAlign w:val="center"/>
            <w:hideMark/>
          </w:tcPr>
          <w:p w14:paraId="6A19C845" w14:textId="77777777" w:rsidR="00487D0A" w:rsidRPr="00BB0D28" w:rsidRDefault="00487D0A">
            <w:pPr>
              <w:rPr>
                <w:rFonts w:ascii="Arial" w:hAnsi="Arial" w:cs="Arial"/>
                <w:sz w:val="20"/>
                <w:szCs w:val="20"/>
              </w:rPr>
            </w:pPr>
          </w:p>
        </w:tc>
        <w:tc>
          <w:tcPr>
            <w:tcW w:w="1480" w:type="dxa"/>
            <w:vMerge/>
            <w:tcBorders>
              <w:top w:val="nil"/>
              <w:left w:val="single" w:sz="4" w:space="0" w:color="auto"/>
              <w:bottom w:val="nil"/>
              <w:right w:val="single" w:sz="4" w:space="0" w:color="auto"/>
            </w:tcBorders>
            <w:vAlign w:val="center"/>
            <w:hideMark/>
          </w:tcPr>
          <w:p w14:paraId="7A24FC75" w14:textId="77777777" w:rsidR="00487D0A" w:rsidRPr="00BB0D28" w:rsidRDefault="00487D0A">
            <w:pPr>
              <w:rPr>
                <w:rFonts w:ascii="Arial" w:hAnsi="Arial" w:cs="Arial"/>
                <w:sz w:val="20"/>
                <w:szCs w:val="20"/>
              </w:rPr>
            </w:pPr>
          </w:p>
        </w:tc>
        <w:tc>
          <w:tcPr>
            <w:tcW w:w="1567" w:type="dxa"/>
            <w:vMerge/>
            <w:tcBorders>
              <w:top w:val="nil"/>
              <w:left w:val="single" w:sz="4" w:space="0" w:color="auto"/>
              <w:bottom w:val="nil"/>
              <w:right w:val="single" w:sz="4" w:space="0" w:color="auto"/>
            </w:tcBorders>
            <w:vAlign w:val="center"/>
            <w:hideMark/>
          </w:tcPr>
          <w:p w14:paraId="77F6008C" w14:textId="77777777" w:rsidR="00487D0A" w:rsidRPr="00BB0D28" w:rsidRDefault="00487D0A">
            <w:pPr>
              <w:rPr>
                <w:rFonts w:ascii="Arial" w:hAnsi="Arial" w:cs="Arial"/>
                <w:sz w:val="20"/>
                <w:szCs w:val="20"/>
              </w:rPr>
            </w:pPr>
          </w:p>
        </w:tc>
        <w:tc>
          <w:tcPr>
            <w:tcW w:w="2045" w:type="dxa"/>
            <w:vMerge/>
            <w:tcBorders>
              <w:top w:val="nil"/>
              <w:left w:val="single" w:sz="4" w:space="0" w:color="auto"/>
              <w:bottom w:val="nil"/>
              <w:right w:val="single" w:sz="4" w:space="0" w:color="auto"/>
            </w:tcBorders>
            <w:vAlign w:val="center"/>
            <w:hideMark/>
          </w:tcPr>
          <w:p w14:paraId="337FF85E" w14:textId="77777777" w:rsidR="00487D0A" w:rsidRPr="00BB0D28" w:rsidRDefault="00487D0A">
            <w:pPr>
              <w:rPr>
                <w:rFonts w:ascii="Arial" w:hAnsi="Arial" w:cs="Arial"/>
                <w:sz w:val="20"/>
                <w:szCs w:val="20"/>
              </w:rPr>
            </w:pPr>
          </w:p>
        </w:tc>
        <w:tc>
          <w:tcPr>
            <w:tcW w:w="4475" w:type="dxa"/>
            <w:vMerge/>
            <w:tcBorders>
              <w:top w:val="nil"/>
              <w:left w:val="single" w:sz="4" w:space="0" w:color="auto"/>
              <w:bottom w:val="single" w:sz="4" w:space="0" w:color="auto"/>
              <w:right w:val="single" w:sz="4" w:space="0" w:color="auto"/>
            </w:tcBorders>
            <w:vAlign w:val="center"/>
            <w:hideMark/>
          </w:tcPr>
          <w:p w14:paraId="4F67EB37" w14:textId="77777777" w:rsidR="00487D0A" w:rsidRPr="00BB0D28" w:rsidRDefault="00487D0A">
            <w:pPr>
              <w:rPr>
                <w:rFonts w:ascii="Arial" w:hAnsi="Arial" w:cs="Arial"/>
                <w:sz w:val="20"/>
                <w:szCs w:val="20"/>
              </w:rPr>
            </w:pPr>
          </w:p>
        </w:tc>
        <w:tc>
          <w:tcPr>
            <w:tcW w:w="222" w:type="dxa"/>
            <w:tcBorders>
              <w:top w:val="nil"/>
              <w:left w:val="nil"/>
              <w:bottom w:val="nil"/>
              <w:right w:val="nil"/>
            </w:tcBorders>
            <w:shd w:val="clear" w:color="auto" w:fill="auto"/>
            <w:noWrap/>
            <w:vAlign w:val="bottom"/>
            <w:hideMark/>
          </w:tcPr>
          <w:p w14:paraId="60B7783E" w14:textId="77777777" w:rsidR="00487D0A" w:rsidRPr="00BB0D28" w:rsidRDefault="00487D0A">
            <w:pPr>
              <w:jc w:val="center"/>
              <w:rPr>
                <w:rFonts w:ascii="Arial" w:hAnsi="Arial" w:cs="Arial"/>
                <w:sz w:val="20"/>
                <w:szCs w:val="20"/>
              </w:rPr>
            </w:pPr>
          </w:p>
        </w:tc>
      </w:tr>
      <w:tr w:rsidR="00487D0A" w:rsidRPr="00BB0D28" w14:paraId="4ED93EBB" w14:textId="77777777" w:rsidTr="00487D0A">
        <w:trPr>
          <w:trHeight w:val="360"/>
        </w:trPr>
        <w:tc>
          <w:tcPr>
            <w:tcW w:w="440" w:type="dxa"/>
            <w:vMerge/>
            <w:tcBorders>
              <w:top w:val="nil"/>
              <w:left w:val="single" w:sz="4" w:space="0" w:color="auto"/>
              <w:bottom w:val="single" w:sz="4" w:space="0" w:color="auto"/>
              <w:right w:val="single" w:sz="4" w:space="0" w:color="auto"/>
            </w:tcBorders>
            <w:vAlign w:val="center"/>
            <w:hideMark/>
          </w:tcPr>
          <w:p w14:paraId="2881BDAE" w14:textId="77777777" w:rsidR="00487D0A" w:rsidRPr="00BB0D28" w:rsidRDefault="00487D0A">
            <w:pPr>
              <w:rPr>
                <w:rFonts w:ascii="Arial" w:hAnsi="Arial" w:cs="Arial"/>
                <w:sz w:val="20"/>
                <w:szCs w:val="20"/>
              </w:rPr>
            </w:pPr>
          </w:p>
        </w:tc>
        <w:tc>
          <w:tcPr>
            <w:tcW w:w="1843" w:type="dxa"/>
            <w:vMerge/>
            <w:tcBorders>
              <w:top w:val="nil"/>
              <w:left w:val="single" w:sz="4" w:space="0" w:color="auto"/>
              <w:bottom w:val="single" w:sz="4" w:space="0" w:color="auto"/>
              <w:right w:val="single" w:sz="4" w:space="0" w:color="auto"/>
            </w:tcBorders>
            <w:vAlign w:val="center"/>
            <w:hideMark/>
          </w:tcPr>
          <w:p w14:paraId="1456918F" w14:textId="77777777" w:rsidR="00487D0A" w:rsidRPr="00BB0D28" w:rsidRDefault="00487D0A">
            <w:pPr>
              <w:rPr>
                <w:rFonts w:ascii="Arial" w:hAnsi="Arial" w:cs="Arial"/>
                <w:sz w:val="20"/>
                <w:szCs w:val="20"/>
              </w:rPr>
            </w:pPr>
          </w:p>
        </w:tc>
        <w:tc>
          <w:tcPr>
            <w:tcW w:w="2635" w:type="dxa"/>
            <w:vMerge/>
            <w:tcBorders>
              <w:top w:val="nil"/>
              <w:left w:val="single" w:sz="4" w:space="0" w:color="auto"/>
              <w:bottom w:val="single" w:sz="4" w:space="0" w:color="auto"/>
              <w:right w:val="single" w:sz="4" w:space="0" w:color="auto"/>
            </w:tcBorders>
            <w:vAlign w:val="center"/>
            <w:hideMark/>
          </w:tcPr>
          <w:p w14:paraId="16CA24A5" w14:textId="77777777" w:rsidR="00487D0A" w:rsidRPr="00BB0D28" w:rsidRDefault="00487D0A">
            <w:pPr>
              <w:rPr>
                <w:rFonts w:ascii="Arial" w:hAnsi="Arial" w:cs="Arial"/>
                <w:sz w:val="20"/>
                <w:szCs w:val="20"/>
              </w:rPr>
            </w:pPr>
          </w:p>
        </w:tc>
        <w:tc>
          <w:tcPr>
            <w:tcW w:w="1480" w:type="dxa"/>
            <w:vMerge/>
            <w:tcBorders>
              <w:top w:val="nil"/>
              <w:left w:val="single" w:sz="4" w:space="0" w:color="auto"/>
              <w:bottom w:val="nil"/>
              <w:right w:val="single" w:sz="4" w:space="0" w:color="auto"/>
            </w:tcBorders>
            <w:vAlign w:val="center"/>
            <w:hideMark/>
          </w:tcPr>
          <w:p w14:paraId="63EC85B0" w14:textId="77777777" w:rsidR="00487D0A" w:rsidRPr="00BB0D28" w:rsidRDefault="00487D0A">
            <w:pPr>
              <w:rPr>
                <w:rFonts w:ascii="Arial" w:hAnsi="Arial" w:cs="Arial"/>
                <w:sz w:val="20"/>
                <w:szCs w:val="20"/>
              </w:rPr>
            </w:pPr>
          </w:p>
        </w:tc>
        <w:tc>
          <w:tcPr>
            <w:tcW w:w="1567" w:type="dxa"/>
            <w:vMerge/>
            <w:tcBorders>
              <w:top w:val="nil"/>
              <w:left w:val="single" w:sz="4" w:space="0" w:color="auto"/>
              <w:bottom w:val="nil"/>
              <w:right w:val="single" w:sz="4" w:space="0" w:color="auto"/>
            </w:tcBorders>
            <w:vAlign w:val="center"/>
            <w:hideMark/>
          </w:tcPr>
          <w:p w14:paraId="03D1902D" w14:textId="77777777" w:rsidR="00487D0A" w:rsidRPr="00BB0D28" w:rsidRDefault="00487D0A">
            <w:pPr>
              <w:rPr>
                <w:rFonts w:ascii="Arial" w:hAnsi="Arial" w:cs="Arial"/>
                <w:sz w:val="20"/>
                <w:szCs w:val="20"/>
              </w:rPr>
            </w:pPr>
          </w:p>
        </w:tc>
        <w:tc>
          <w:tcPr>
            <w:tcW w:w="2045" w:type="dxa"/>
            <w:vMerge/>
            <w:tcBorders>
              <w:top w:val="nil"/>
              <w:left w:val="single" w:sz="4" w:space="0" w:color="auto"/>
              <w:bottom w:val="nil"/>
              <w:right w:val="single" w:sz="4" w:space="0" w:color="auto"/>
            </w:tcBorders>
            <w:vAlign w:val="center"/>
            <w:hideMark/>
          </w:tcPr>
          <w:p w14:paraId="1994BCA8" w14:textId="77777777" w:rsidR="00487D0A" w:rsidRPr="00BB0D28" w:rsidRDefault="00487D0A">
            <w:pPr>
              <w:rPr>
                <w:rFonts w:ascii="Arial" w:hAnsi="Arial" w:cs="Arial"/>
                <w:sz w:val="20"/>
                <w:szCs w:val="20"/>
              </w:rPr>
            </w:pPr>
          </w:p>
        </w:tc>
        <w:tc>
          <w:tcPr>
            <w:tcW w:w="4475" w:type="dxa"/>
            <w:vMerge/>
            <w:tcBorders>
              <w:top w:val="nil"/>
              <w:left w:val="single" w:sz="4" w:space="0" w:color="auto"/>
              <w:bottom w:val="single" w:sz="4" w:space="0" w:color="auto"/>
              <w:right w:val="single" w:sz="4" w:space="0" w:color="auto"/>
            </w:tcBorders>
            <w:vAlign w:val="center"/>
            <w:hideMark/>
          </w:tcPr>
          <w:p w14:paraId="7A16363F" w14:textId="77777777" w:rsidR="00487D0A" w:rsidRPr="00BB0D28" w:rsidRDefault="00487D0A">
            <w:pPr>
              <w:rPr>
                <w:rFonts w:ascii="Arial" w:hAnsi="Arial" w:cs="Arial"/>
                <w:sz w:val="20"/>
                <w:szCs w:val="20"/>
              </w:rPr>
            </w:pPr>
          </w:p>
        </w:tc>
        <w:tc>
          <w:tcPr>
            <w:tcW w:w="222" w:type="dxa"/>
            <w:tcBorders>
              <w:top w:val="nil"/>
              <w:left w:val="nil"/>
              <w:bottom w:val="nil"/>
              <w:right w:val="nil"/>
            </w:tcBorders>
            <w:shd w:val="clear" w:color="auto" w:fill="auto"/>
            <w:noWrap/>
            <w:vAlign w:val="bottom"/>
            <w:hideMark/>
          </w:tcPr>
          <w:p w14:paraId="412BF816" w14:textId="77777777" w:rsidR="00487D0A" w:rsidRPr="00BB0D28" w:rsidRDefault="00487D0A">
            <w:pPr>
              <w:rPr>
                <w:sz w:val="20"/>
                <w:szCs w:val="20"/>
              </w:rPr>
            </w:pPr>
          </w:p>
        </w:tc>
      </w:tr>
      <w:tr w:rsidR="00487D0A" w:rsidRPr="00BB0D28" w14:paraId="045EAF33" w14:textId="77777777" w:rsidTr="00487D0A">
        <w:trPr>
          <w:trHeight w:val="3345"/>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F48647F" w14:textId="77777777" w:rsidR="00487D0A" w:rsidRPr="00BB0D28" w:rsidRDefault="00487D0A">
            <w:pPr>
              <w:jc w:val="center"/>
              <w:rPr>
                <w:rFonts w:ascii="Arial" w:hAnsi="Arial" w:cs="Arial"/>
                <w:sz w:val="20"/>
                <w:szCs w:val="20"/>
              </w:rPr>
            </w:pPr>
            <w:r w:rsidRPr="00BB0D28">
              <w:rPr>
                <w:rFonts w:ascii="Arial" w:hAnsi="Arial" w:cs="Arial"/>
                <w:sz w:val="20"/>
                <w:szCs w:val="20"/>
              </w:rPr>
              <w:t>1</w:t>
            </w:r>
          </w:p>
        </w:tc>
        <w:tc>
          <w:tcPr>
            <w:tcW w:w="1843" w:type="dxa"/>
            <w:tcBorders>
              <w:top w:val="nil"/>
              <w:left w:val="nil"/>
              <w:bottom w:val="single" w:sz="4" w:space="0" w:color="auto"/>
              <w:right w:val="single" w:sz="4" w:space="0" w:color="auto"/>
            </w:tcBorders>
            <w:shd w:val="clear" w:color="auto" w:fill="auto"/>
            <w:vAlign w:val="center"/>
            <w:hideMark/>
          </w:tcPr>
          <w:p w14:paraId="174450CE" w14:textId="77777777" w:rsidR="00487D0A" w:rsidRPr="00BB0D28" w:rsidRDefault="00487D0A">
            <w:pPr>
              <w:jc w:val="center"/>
              <w:rPr>
                <w:rFonts w:ascii="Sylfaen" w:hAnsi="Sylfaen"/>
                <w:sz w:val="20"/>
                <w:szCs w:val="20"/>
              </w:rPr>
            </w:pPr>
            <w:r w:rsidRPr="00BB0D28">
              <w:rPr>
                <w:rFonts w:ascii="Sylfaen" w:hAnsi="Sylfaen"/>
                <w:sz w:val="20"/>
                <w:szCs w:val="20"/>
              </w:rPr>
              <w:t>45231187/550</w:t>
            </w:r>
          </w:p>
        </w:tc>
        <w:tc>
          <w:tcPr>
            <w:tcW w:w="2635" w:type="dxa"/>
            <w:tcBorders>
              <w:top w:val="nil"/>
              <w:left w:val="nil"/>
              <w:bottom w:val="single" w:sz="4" w:space="0" w:color="auto"/>
              <w:right w:val="single" w:sz="4" w:space="0" w:color="auto"/>
            </w:tcBorders>
            <w:shd w:val="clear" w:color="000000" w:fill="FFFFFF"/>
            <w:vAlign w:val="center"/>
            <w:hideMark/>
          </w:tcPr>
          <w:p w14:paraId="543D74E4" w14:textId="77777777" w:rsidR="00487D0A" w:rsidRPr="00BB0D28" w:rsidRDefault="00487D0A">
            <w:pPr>
              <w:rPr>
                <w:rFonts w:ascii="Arial" w:hAnsi="Arial" w:cs="Arial"/>
                <w:sz w:val="20"/>
                <w:szCs w:val="20"/>
              </w:rPr>
            </w:pPr>
            <w:r w:rsidRPr="00BB0D28">
              <w:rPr>
                <w:rFonts w:ascii="Arial" w:hAnsi="Arial" w:cs="Arial"/>
                <w:sz w:val="20"/>
                <w:szCs w:val="20"/>
              </w:rPr>
              <w:t>На территории административного округа Малатия - Себастия дворовых территорий и междугородних дорог асфальтовые работы</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14:paraId="54BA2BF7" w14:textId="77777777" w:rsidR="00487D0A" w:rsidRPr="00BB0D28" w:rsidRDefault="00487D0A">
            <w:pPr>
              <w:jc w:val="center"/>
              <w:rPr>
                <w:rFonts w:ascii="Arial" w:hAnsi="Arial" w:cs="Arial"/>
                <w:sz w:val="20"/>
                <w:szCs w:val="20"/>
              </w:rPr>
            </w:pPr>
            <w:r w:rsidRPr="00BB0D28">
              <w:rPr>
                <w:rFonts w:ascii="Arial" w:hAnsi="Arial" w:cs="Arial"/>
                <w:sz w:val="20"/>
                <w:szCs w:val="20"/>
              </w:rPr>
              <w:t>AMD</w:t>
            </w:r>
          </w:p>
        </w:tc>
        <w:tc>
          <w:tcPr>
            <w:tcW w:w="1567" w:type="dxa"/>
            <w:tcBorders>
              <w:top w:val="single" w:sz="4" w:space="0" w:color="auto"/>
              <w:left w:val="nil"/>
              <w:bottom w:val="single" w:sz="4" w:space="0" w:color="auto"/>
              <w:right w:val="single" w:sz="4" w:space="0" w:color="auto"/>
            </w:tcBorders>
            <w:shd w:val="clear" w:color="000000" w:fill="FFFFFF"/>
            <w:vAlign w:val="center"/>
            <w:hideMark/>
          </w:tcPr>
          <w:p w14:paraId="0535741B" w14:textId="77777777" w:rsidR="00487D0A" w:rsidRPr="00BB0D28" w:rsidRDefault="00487D0A">
            <w:pPr>
              <w:jc w:val="center"/>
              <w:rPr>
                <w:rFonts w:ascii="Arial" w:hAnsi="Arial" w:cs="Arial"/>
                <w:sz w:val="20"/>
                <w:szCs w:val="20"/>
              </w:rPr>
            </w:pPr>
            <w:r w:rsidRPr="00BB0D28">
              <w:rPr>
                <w:rFonts w:ascii="Arial" w:hAnsi="Arial" w:cs="Arial"/>
                <w:sz w:val="20"/>
                <w:szCs w:val="20"/>
              </w:rPr>
              <w:br/>
              <w:t>139 160 000</w:t>
            </w:r>
          </w:p>
        </w:tc>
        <w:tc>
          <w:tcPr>
            <w:tcW w:w="2045" w:type="dxa"/>
            <w:tcBorders>
              <w:top w:val="single" w:sz="4" w:space="0" w:color="auto"/>
              <w:left w:val="nil"/>
              <w:bottom w:val="single" w:sz="4" w:space="0" w:color="auto"/>
              <w:right w:val="single" w:sz="4" w:space="0" w:color="auto"/>
            </w:tcBorders>
            <w:shd w:val="clear" w:color="000000" w:fill="FFFFFF"/>
            <w:vAlign w:val="center"/>
            <w:hideMark/>
          </w:tcPr>
          <w:p w14:paraId="6EB3ED52" w14:textId="77777777" w:rsidR="00487D0A" w:rsidRPr="00BB0D28" w:rsidRDefault="00487D0A">
            <w:pPr>
              <w:jc w:val="center"/>
              <w:rPr>
                <w:rFonts w:ascii="Arial" w:hAnsi="Arial" w:cs="Arial"/>
                <w:sz w:val="20"/>
                <w:szCs w:val="20"/>
              </w:rPr>
            </w:pPr>
            <w:r w:rsidRPr="00BB0D28">
              <w:rPr>
                <w:rFonts w:ascii="Arial" w:hAnsi="Arial" w:cs="Arial"/>
                <w:sz w:val="20"/>
                <w:szCs w:val="20"/>
              </w:rPr>
              <w:t>Территория административного района Малатия-Себастия</w:t>
            </w:r>
          </w:p>
        </w:tc>
        <w:tc>
          <w:tcPr>
            <w:tcW w:w="4475" w:type="dxa"/>
            <w:tcBorders>
              <w:top w:val="nil"/>
              <w:left w:val="nil"/>
              <w:bottom w:val="single" w:sz="4" w:space="0" w:color="auto"/>
              <w:right w:val="single" w:sz="4" w:space="0" w:color="auto"/>
            </w:tcBorders>
            <w:shd w:val="clear" w:color="auto" w:fill="auto"/>
            <w:vAlign w:val="center"/>
            <w:hideMark/>
          </w:tcPr>
          <w:p w14:paraId="07A467DE" w14:textId="77777777" w:rsidR="00487D0A" w:rsidRPr="00BB0D28" w:rsidRDefault="00487D0A">
            <w:pPr>
              <w:jc w:val="center"/>
              <w:rPr>
                <w:rFonts w:ascii="Arial" w:hAnsi="Arial" w:cs="Arial"/>
                <w:sz w:val="20"/>
                <w:szCs w:val="20"/>
              </w:rPr>
            </w:pPr>
            <w:r w:rsidRPr="00BB0D28">
              <w:rPr>
                <w:rFonts w:ascii="Arial" w:hAnsi="Arial" w:cs="Arial"/>
                <w:sz w:val="20"/>
                <w:szCs w:val="20"/>
              </w:rPr>
              <w:t xml:space="preserve">Началом работ считается 265-й календарный день включительно с даты вступления в силу контрактов на надзор за работой и техникой /в случае выделения финансовых средств, соглашений/  </w:t>
            </w:r>
          </w:p>
        </w:tc>
        <w:tc>
          <w:tcPr>
            <w:tcW w:w="222" w:type="dxa"/>
            <w:vAlign w:val="center"/>
            <w:hideMark/>
          </w:tcPr>
          <w:p w14:paraId="4931538A" w14:textId="77777777" w:rsidR="00487D0A" w:rsidRPr="00BB0D28" w:rsidRDefault="00487D0A">
            <w:pPr>
              <w:rPr>
                <w:sz w:val="20"/>
                <w:szCs w:val="20"/>
              </w:rPr>
            </w:pPr>
          </w:p>
        </w:tc>
      </w:tr>
    </w:tbl>
    <w:p w14:paraId="6E071EBB" w14:textId="77777777" w:rsidR="00257C2F" w:rsidRDefault="00257C2F" w:rsidP="003C69D1">
      <w:pPr>
        <w:widowControl w:val="0"/>
        <w:ind w:firstLine="567"/>
        <w:jc w:val="center"/>
        <w:rPr>
          <w:rFonts w:ascii="GHEA Grapalat" w:hAnsi="GHEA Grapalat"/>
          <w:b/>
          <w:sz w:val="28"/>
          <w:szCs w:val="28"/>
        </w:rPr>
      </w:pPr>
    </w:p>
    <w:p w14:paraId="6BA95E80" w14:textId="77777777" w:rsidR="00BB0D28" w:rsidRDefault="00BB0D28" w:rsidP="003C69D1">
      <w:pPr>
        <w:widowControl w:val="0"/>
        <w:ind w:firstLine="567"/>
        <w:jc w:val="center"/>
        <w:rPr>
          <w:rFonts w:ascii="GHEA Grapalat" w:hAnsi="GHEA Grapalat"/>
          <w:b/>
          <w:sz w:val="28"/>
          <w:szCs w:val="28"/>
        </w:rPr>
      </w:pPr>
    </w:p>
    <w:p w14:paraId="6E195113" w14:textId="77777777" w:rsidR="00BB0D28" w:rsidRDefault="00BB0D28" w:rsidP="003C69D1">
      <w:pPr>
        <w:widowControl w:val="0"/>
        <w:ind w:firstLine="567"/>
        <w:jc w:val="center"/>
        <w:rPr>
          <w:rFonts w:ascii="GHEA Grapalat" w:hAnsi="GHEA Grapalat"/>
          <w:b/>
          <w:sz w:val="28"/>
          <w:szCs w:val="28"/>
        </w:rPr>
      </w:pPr>
    </w:p>
    <w:p w14:paraId="57581DF0" w14:textId="77777777" w:rsidR="00BB0D28" w:rsidRDefault="00BB0D28" w:rsidP="003C69D1">
      <w:pPr>
        <w:widowControl w:val="0"/>
        <w:ind w:firstLine="567"/>
        <w:jc w:val="center"/>
        <w:rPr>
          <w:rFonts w:ascii="GHEA Grapalat" w:hAnsi="GHEA Grapalat"/>
          <w:b/>
          <w:sz w:val="28"/>
          <w:szCs w:val="28"/>
        </w:rPr>
      </w:pPr>
    </w:p>
    <w:p w14:paraId="0033A709" w14:textId="77777777" w:rsidR="00BB0D28" w:rsidRDefault="00BB0D28" w:rsidP="003C69D1">
      <w:pPr>
        <w:widowControl w:val="0"/>
        <w:ind w:firstLine="567"/>
        <w:jc w:val="center"/>
        <w:rPr>
          <w:rFonts w:ascii="GHEA Grapalat" w:hAnsi="GHEA Grapalat"/>
          <w:b/>
          <w:sz w:val="28"/>
          <w:szCs w:val="28"/>
        </w:rPr>
      </w:pPr>
    </w:p>
    <w:p w14:paraId="79DC85A4" w14:textId="77777777" w:rsidR="00BB0D28" w:rsidRPr="00E728BC" w:rsidRDefault="00BB0D28" w:rsidP="00BB0D28">
      <w:pPr>
        <w:tabs>
          <w:tab w:val="center" w:pos="4680"/>
          <w:tab w:val="left" w:pos="7811"/>
        </w:tabs>
        <w:jc w:val="center"/>
        <w:rPr>
          <w:rFonts w:ascii="GHEA Grapalat" w:hAnsi="GHEA Grapalat"/>
          <w:b/>
          <w:lang w:val="hy-AM"/>
        </w:rPr>
      </w:pPr>
      <w:r w:rsidRPr="00E728BC">
        <w:rPr>
          <w:rFonts w:ascii="GHEA Grapalat" w:hAnsi="GHEA Grapalat"/>
          <w:b/>
          <w:lang w:val="hy-AM"/>
        </w:rPr>
        <w:t xml:space="preserve">ТЕХНИЧЕСКИЕ ХАРАКТЕРИСТИКИ  </w:t>
      </w:r>
      <w:r>
        <w:rPr>
          <w:rFonts w:ascii="GHEA Grapalat" w:hAnsi="GHEA Grapalat"/>
          <w:b/>
          <w:lang w:val="hy-AM"/>
        </w:rPr>
        <w:t>/2025/</w:t>
      </w:r>
      <w:r w:rsidRPr="00E728BC">
        <w:rPr>
          <w:rFonts w:ascii="GHEA Grapalat" w:hAnsi="GHEA Grapalat"/>
          <w:b/>
          <w:lang w:val="hy-AM"/>
        </w:rPr>
        <w:t xml:space="preserve">      </w:t>
      </w:r>
    </w:p>
    <w:p w14:paraId="1BFFD14D" w14:textId="77777777" w:rsidR="00BB0D28" w:rsidRDefault="00BB0D28" w:rsidP="00BB0D28">
      <w:pPr>
        <w:tabs>
          <w:tab w:val="center" w:pos="4680"/>
          <w:tab w:val="left" w:pos="7811"/>
        </w:tabs>
        <w:jc w:val="center"/>
        <w:rPr>
          <w:rFonts w:ascii="GHEA Grapalat" w:hAnsi="GHEA Grapalat"/>
          <w:bCs/>
          <w:lang w:val="hy-AM"/>
        </w:rPr>
      </w:pPr>
      <w:r w:rsidRPr="00E728BC">
        <w:rPr>
          <w:rFonts w:ascii="GHEA Grapalat" w:hAnsi="GHEA Grapalat"/>
          <w:b/>
          <w:lang w:val="hy-AM"/>
        </w:rPr>
        <w:t xml:space="preserve">   </w:t>
      </w:r>
      <w:r w:rsidRPr="00E728BC">
        <w:rPr>
          <w:rFonts w:ascii="GHEA Grapalat" w:hAnsi="GHEA Grapalat"/>
          <w:bCs/>
          <w:lang w:val="hy-AM"/>
        </w:rPr>
        <w:t>Ремонт асфальтобетонного покрытия дворовых территорий и межбаковых дорог административного района Малатия-Себастия</w:t>
      </w:r>
    </w:p>
    <w:p w14:paraId="400D4007" w14:textId="77777777" w:rsidR="00BB0D28" w:rsidRPr="00E728BC" w:rsidRDefault="00BB0D28" w:rsidP="00BB0D28">
      <w:pPr>
        <w:tabs>
          <w:tab w:val="center" w:pos="4680"/>
          <w:tab w:val="left" w:pos="7811"/>
        </w:tabs>
        <w:jc w:val="center"/>
        <w:rPr>
          <w:rFonts w:ascii="GHEA Grapalat" w:hAnsi="GHEA Grapalat"/>
          <w:bCs/>
          <w:lang w:val="hy-AM"/>
        </w:rPr>
      </w:pPr>
    </w:p>
    <w:p w14:paraId="575E2A34" w14:textId="77777777" w:rsidR="00BB0D28" w:rsidRPr="0094470D"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 xml:space="preserve">1. Подготовительные работы фрезерованием </w:t>
      </w:r>
      <w:r w:rsidRPr="00C32829">
        <w:rPr>
          <w:rFonts w:ascii="GHEA Grapalat" w:hAnsi="GHEA Grapalat"/>
          <w:bCs/>
          <w:sz w:val="20"/>
          <w:szCs w:val="20"/>
          <w:lang w:val="hy-AM"/>
        </w:rPr>
        <w:t xml:space="preserve">или с компрессором </w:t>
      </w:r>
      <w:r w:rsidRPr="0094470D">
        <w:rPr>
          <w:rFonts w:ascii="GHEA Grapalat" w:hAnsi="GHEA Grapalat"/>
          <w:bCs/>
          <w:sz w:val="20"/>
          <w:szCs w:val="20"/>
          <w:lang w:val="hy-AM"/>
        </w:rPr>
        <w:t xml:space="preserve">резка поврежденного участка, выравнивание /глубина не менее 4 см/     </w:t>
      </w:r>
    </w:p>
    <w:p w14:paraId="5285E8AD" w14:textId="77777777" w:rsidR="00BB0D28" w:rsidRPr="0094470D"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2. После завершения подготовительных работ фрезерованием а / б стружку перенести на место, назначенное заказчиком. Выполнить сглаживание а / б стружки механизмом и уплотнение валиком</w:t>
      </w:r>
    </w:p>
    <w:p w14:paraId="763C223D" w14:textId="77777777" w:rsidR="00BB0D28" w:rsidRPr="0094470D"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3. При необходимости во время работы в ночное время шин.обставить площадь знаками безопасности и осветительными приборами</w:t>
      </w:r>
    </w:p>
    <w:p w14:paraId="7BFA85DA" w14:textId="77777777" w:rsidR="00BB0D28"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4. Очистка ремонтируемого покрытия от грязи, пыли (с помощью съемных устройств (пылесосов или других устройств) и образовавшихся кусочков асфальтобетона</w:t>
      </w:r>
    </w:p>
    <w:p w14:paraId="54EDFA99" w14:textId="77777777" w:rsidR="00BB0D28" w:rsidRPr="0094470D"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 xml:space="preserve">5. При необходимости выполнение фундамента из щебня в размере до 10%                                                </w:t>
      </w:r>
    </w:p>
    <w:p w14:paraId="48B3A9E8" w14:textId="77777777" w:rsidR="00BB0D28"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6. В случае необходимости на тротуарах снос асфальтобетонного покрытия (не менее 4 см), исправление щебня, очистка ремонтируемого покрытия от грязи, пыли и образовавшихся кусочков асфальтобетона, обработка грунта битумной эмульсией и установка мелкозернистого асфальтобетонного покрытия / не менее 4 см /</w:t>
      </w:r>
    </w:p>
    <w:p w14:paraId="2F89F975" w14:textId="77777777" w:rsidR="00BB0D28" w:rsidRPr="0094470D"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7. Укладка асфальта производится не позднее чем в течение 36 часов после завершения подготовительных работ (резки и транспортировки строительного мусора).:</w:t>
      </w:r>
    </w:p>
    <w:p w14:paraId="5B33BE9E" w14:textId="77777777" w:rsidR="00BB0D28"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8. Выполнять работы в соответствии со строительными нормами, правилами и техническими условиями (ГОСТ 54401-2011 и СНИП 2,05,02-85)</w:t>
      </w:r>
    </w:p>
    <w:p w14:paraId="6B248751" w14:textId="77777777" w:rsidR="00BB0D28" w:rsidRPr="0094470D" w:rsidRDefault="00BB0D28" w:rsidP="00BB0D28">
      <w:pPr>
        <w:tabs>
          <w:tab w:val="center" w:pos="4680"/>
          <w:tab w:val="left" w:pos="7811"/>
        </w:tabs>
        <w:jc w:val="both"/>
        <w:rPr>
          <w:rFonts w:ascii="GHEA Grapalat" w:hAnsi="GHEA Grapalat"/>
          <w:bCs/>
          <w:sz w:val="20"/>
          <w:szCs w:val="20"/>
          <w:lang w:val="hy-AM"/>
        </w:rPr>
      </w:pPr>
      <w:r>
        <w:rPr>
          <w:rFonts w:ascii="GHEA Grapalat" w:hAnsi="GHEA Grapalat"/>
          <w:bCs/>
          <w:sz w:val="20"/>
          <w:szCs w:val="20"/>
          <w:lang w:val="hy-AM"/>
        </w:rPr>
        <w:t>9</w:t>
      </w:r>
      <w:r w:rsidRPr="0094470D">
        <w:rPr>
          <w:rFonts w:ascii="GHEA Grapalat" w:hAnsi="GHEA Grapalat"/>
          <w:bCs/>
          <w:sz w:val="20"/>
          <w:szCs w:val="20"/>
          <w:lang w:val="hy-AM"/>
        </w:rPr>
        <w:t xml:space="preserve">. Обработка грунта ремонтируемого участка битумной эмульсией  </w:t>
      </w:r>
    </w:p>
    <w:p w14:paraId="7368190C" w14:textId="77777777" w:rsidR="00BB0D28"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1</w:t>
      </w:r>
      <w:r>
        <w:rPr>
          <w:rFonts w:ascii="GHEA Grapalat" w:hAnsi="GHEA Grapalat"/>
          <w:bCs/>
          <w:sz w:val="20"/>
          <w:szCs w:val="20"/>
          <w:lang w:val="hy-AM"/>
        </w:rPr>
        <w:t>0</w:t>
      </w:r>
      <w:r w:rsidRPr="0094470D">
        <w:rPr>
          <w:rFonts w:ascii="GHEA Grapalat" w:hAnsi="GHEA Grapalat"/>
          <w:bCs/>
          <w:sz w:val="20"/>
          <w:szCs w:val="20"/>
          <w:lang w:val="hy-AM"/>
        </w:rPr>
        <w:t xml:space="preserve">.  Шин.погрузка мусора в автомобиль и транспортировка </w:t>
      </w:r>
    </w:p>
    <w:p w14:paraId="7B95CD7A" w14:textId="77777777" w:rsidR="00BB0D28" w:rsidRDefault="00BB0D28" w:rsidP="00BB0D28">
      <w:pPr>
        <w:tabs>
          <w:tab w:val="center" w:pos="4680"/>
          <w:tab w:val="left" w:pos="7811"/>
        </w:tabs>
        <w:jc w:val="both"/>
        <w:rPr>
          <w:rFonts w:ascii="GHEA Grapalat" w:hAnsi="GHEA Grapalat"/>
          <w:bCs/>
          <w:sz w:val="20"/>
          <w:szCs w:val="20"/>
          <w:lang w:val="hy-AM"/>
        </w:rPr>
      </w:pPr>
      <w:r w:rsidRPr="0094470D">
        <w:rPr>
          <w:rFonts w:ascii="GHEA Grapalat" w:hAnsi="GHEA Grapalat"/>
          <w:bCs/>
          <w:sz w:val="20"/>
          <w:szCs w:val="20"/>
          <w:lang w:val="hy-AM"/>
        </w:rPr>
        <w:t>1</w:t>
      </w:r>
      <w:r>
        <w:rPr>
          <w:rFonts w:ascii="GHEA Grapalat" w:hAnsi="GHEA Grapalat"/>
          <w:bCs/>
          <w:sz w:val="20"/>
          <w:szCs w:val="20"/>
          <w:lang w:val="hy-AM"/>
        </w:rPr>
        <w:t>1</w:t>
      </w:r>
      <w:r w:rsidRPr="0094470D">
        <w:rPr>
          <w:rFonts w:ascii="GHEA Grapalat" w:hAnsi="GHEA Grapalat"/>
          <w:bCs/>
          <w:sz w:val="20"/>
          <w:szCs w:val="20"/>
          <w:lang w:val="hy-AM"/>
        </w:rPr>
        <w:t>. После утверждения организацией, осуществляющей технический контроль, и заказчиком скрытого акта вышеуказанных работ, осуществить установку асфальбетонного покрытия толщиной не менее 4 см</w:t>
      </w:r>
    </w:p>
    <w:p w14:paraId="3CF8C5B8" w14:textId="77777777" w:rsidR="00BB0D28" w:rsidRPr="007F452E" w:rsidRDefault="00BB0D28" w:rsidP="00BB0D28">
      <w:pPr>
        <w:tabs>
          <w:tab w:val="center" w:pos="4680"/>
          <w:tab w:val="left" w:pos="7811"/>
        </w:tabs>
        <w:jc w:val="both"/>
        <w:rPr>
          <w:rFonts w:ascii="GHEA Grapalat" w:hAnsi="GHEA Grapalat"/>
          <w:bCs/>
          <w:sz w:val="20"/>
          <w:szCs w:val="20"/>
          <w:lang w:val="hy-AM"/>
        </w:rPr>
      </w:pPr>
      <w:r w:rsidRPr="007E455A">
        <w:rPr>
          <w:rFonts w:ascii="GHEA Grapalat" w:hAnsi="GHEA Grapalat"/>
          <w:bCs/>
          <w:sz w:val="20"/>
          <w:szCs w:val="20"/>
          <w:lang w:val="hy-AM"/>
        </w:rPr>
        <w:t>1</w:t>
      </w:r>
      <w:r>
        <w:rPr>
          <w:rFonts w:ascii="GHEA Grapalat" w:hAnsi="GHEA Grapalat"/>
          <w:bCs/>
          <w:sz w:val="20"/>
          <w:szCs w:val="20"/>
          <w:lang w:val="hy-AM"/>
        </w:rPr>
        <w:t>2</w:t>
      </w:r>
      <w:r w:rsidRPr="007E455A">
        <w:rPr>
          <w:rFonts w:ascii="GHEA Grapalat" w:hAnsi="GHEA Grapalat"/>
          <w:bCs/>
          <w:sz w:val="20"/>
          <w:szCs w:val="20"/>
          <w:lang w:val="hy-AM"/>
        </w:rPr>
        <w:t>.</w:t>
      </w:r>
      <w:r w:rsidRPr="0094470D">
        <w:rPr>
          <w:rFonts w:ascii="GHEA Grapalat" w:hAnsi="GHEA Grapalat"/>
          <w:bCs/>
          <w:sz w:val="20"/>
          <w:szCs w:val="20"/>
          <w:lang w:val="hy-AM"/>
        </w:rPr>
        <w:t xml:space="preserve"> </w:t>
      </w:r>
      <w:r w:rsidRPr="007F452E">
        <w:rPr>
          <w:rFonts w:ascii="GHEA Grapalat" w:hAnsi="GHEA Grapalat"/>
          <w:bCs/>
          <w:sz w:val="20"/>
          <w:szCs w:val="20"/>
          <w:lang w:val="hy-AM"/>
        </w:rPr>
        <w:t xml:space="preserve">15% запланированных работ по асфальтированию осуществить в первом квартале, </w:t>
      </w:r>
    </w:p>
    <w:p w14:paraId="2EC5FC30" w14:textId="77777777" w:rsidR="00BB0D28" w:rsidRPr="007F452E" w:rsidRDefault="00BB0D28" w:rsidP="00BB0D28">
      <w:pPr>
        <w:tabs>
          <w:tab w:val="center" w:pos="4680"/>
          <w:tab w:val="left" w:pos="7811"/>
        </w:tabs>
        <w:jc w:val="both"/>
        <w:rPr>
          <w:rFonts w:ascii="GHEA Grapalat" w:hAnsi="GHEA Grapalat"/>
          <w:b/>
          <w:sz w:val="20"/>
          <w:szCs w:val="20"/>
          <w:lang w:val="hy-AM"/>
        </w:rPr>
      </w:pPr>
      <w:r w:rsidRPr="007F452E">
        <w:rPr>
          <w:rFonts w:ascii="GHEA Grapalat" w:hAnsi="GHEA Grapalat"/>
          <w:bCs/>
          <w:sz w:val="20"/>
          <w:szCs w:val="20"/>
          <w:lang w:val="hy-AM"/>
        </w:rPr>
        <w:t xml:space="preserve">во втором квартале: 45% и 40% реализовать в третьем квартале: </w:t>
      </w:r>
      <w:r w:rsidRPr="007F452E">
        <w:rPr>
          <w:rFonts w:ascii="GHEA Grapalat" w:hAnsi="GHEA Grapalat"/>
          <w:b/>
          <w:sz w:val="20"/>
          <w:szCs w:val="20"/>
          <w:lang w:val="hy-AM"/>
        </w:rPr>
        <w:t>Нарушение графика выполнения указанных работ является основанием для расторжения договора заказчиком в одностороннем порядке</w:t>
      </w:r>
    </w:p>
    <w:p w14:paraId="7C6876D4" w14:textId="77777777" w:rsidR="00BB0D28" w:rsidRPr="0006296A" w:rsidRDefault="00BB0D28" w:rsidP="00BB0D28">
      <w:pPr>
        <w:tabs>
          <w:tab w:val="center" w:pos="4680"/>
          <w:tab w:val="left" w:pos="7811"/>
        </w:tabs>
        <w:jc w:val="both"/>
        <w:rPr>
          <w:rFonts w:ascii="GHEA Grapalat" w:hAnsi="GHEA Grapalat"/>
          <w:bCs/>
          <w:sz w:val="20"/>
          <w:szCs w:val="20"/>
          <w:lang w:val="hy-AM"/>
        </w:rPr>
      </w:pPr>
      <w:r>
        <w:rPr>
          <w:rFonts w:ascii="GHEA Grapalat" w:hAnsi="GHEA Grapalat"/>
          <w:b/>
          <w:sz w:val="20"/>
          <w:szCs w:val="20"/>
          <w:lang w:val="hy-AM"/>
        </w:rPr>
        <w:t>13</w:t>
      </w:r>
      <w:r>
        <w:rPr>
          <w:rFonts w:ascii="Cambria Math" w:hAnsi="Cambria Math"/>
          <w:b/>
          <w:sz w:val="20"/>
          <w:szCs w:val="20"/>
          <w:lang w:val="hy-AM"/>
        </w:rPr>
        <w:t xml:space="preserve">․ </w:t>
      </w:r>
      <w:r w:rsidRPr="0006296A">
        <w:rPr>
          <w:rFonts w:ascii="GHEA Grapalat" w:hAnsi="GHEA Grapalat"/>
          <w:bCs/>
          <w:sz w:val="20"/>
          <w:szCs w:val="20"/>
          <w:lang w:val="hy-AM"/>
        </w:rPr>
        <w:t>Указанные работы должны быть осуществлены на основании заказа-задания, выдаваемого аппаратом главы административного района Малатия-Себастия:</w:t>
      </w:r>
    </w:p>
    <w:p w14:paraId="4EA3A876" w14:textId="77777777" w:rsidR="00BB0D28" w:rsidRDefault="00BB0D28" w:rsidP="00BB0D28">
      <w:pPr>
        <w:tabs>
          <w:tab w:val="center" w:pos="4680"/>
          <w:tab w:val="left" w:pos="7811"/>
        </w:tabs>
        <w:jc w:val="center"/>
        <w:rPr>
          <w:rFonts w:ascii="GHEA Grapalat" w:hAnsi="GHEA Grapalat"/>
          <w:bCs/>
          <w:sz w:val="20"/>
          <w:szCs w:val="20"/>
          <w:lang w:val="hy-AM"/>
        </w:rPr>
      </w:pPr>
    </w:p>
    <w:p w14:paraId="3AB5CC6E" w14:textId="77777777" w:rsidR="00BB0D28" w:rsidRPr="00E728BC" w:rsidRDefault="00BB0D28" w:rsidP="00BB0D28">
      <w:pPr>
        <w:jc w:val="center"/>
        <w:rPr>
          <w:rFonts w:ascii="GHEA Grapalat" w:hAnsi="GHEA Grapalat"/>
          <w:b/>
          <w:bCs/>
          <w:sz w:val="20"/>
          <w:szCs w:val="20"/>
          <w:lang w:val="hy-AM"/>
        </w:rPr>
      </w:pPr>
      <w:r w:rsidRPr="00E728BC">
        <w:rPr>
          <w:rFonts w:ascii="GHEA Grapalat" w:hAnsi="GHEA Grapalat"/>
          <w:b/>
          <w:bCs/>
          <w:sz w:val="20"/>
          <w:szCs w:val="20"/>
          <w:lang w:val="hy-AM"/>
        </w:rPr>
        <w:t>ТЕХНИЧЕСКОЕ ЗАДАНИЕ</w:t>
      </w:r>
    </w:p>
    <w:p w14:paraId="6B707D69" w14:textId="77777777" w:rsidR="00BB0D28" w:rsidRDefault="00BB0D28" w:rsidP="00BB0D28">
      <w:pPr>
        <w:jc w:val="right"/>
        <w:rPr>
          <w:rFonts w:ascii="GHEA Grapalat" w:hAnsi="GHEA Grapalat"/>
          <w:sz w:val="20"/>
          <w:szCs w:val="20"/>
          <w:lang w:val="hy-AM"/>
        </w:rPr>
      </w:pPr>
    </w:p>
    <w:p w14:paraId="55882319" w14:textId="77777777" w:rsidR="00BB0D28" w:rsidRPr="0075794B" w:rsidRDefault="00BB0D28" w:rsidP="00BB0D28">
      <w:pPr>
        <w:jc w:val="both"/>
        <w:rPr>
          <w:rFonts w:ascii="GHEA Grapalat" w:hAnsi="GHEA Grapalat"/>
          <w:lang w:val="hy-AM"/>
        </w:rPr>
      </w:pPr>
      <w:r w:rsidRPr="0075794B">
        <w:rPr>
          <w:rFonts w:ascii="GHEA Grapalat" w:hAnsi="GHEA Grapalat"/>
          <w:lang w:val="hy-AM"/>
        </w:rPr>
        <w:t xml:space="preserve">1.Выполнять работы в соответствии со строительными нормами, правилами и техническими условиями </w:t>
      </w:r>
    </w:p>
    <w:p w14:paraId="62B75CF5" w14:textId="77777777" w:rsidR="00BB0D28" w:rsidRPr="0075794B" w:rsidRDefault="00BB0D28" w:rsidP="00BB0D28">
      <w:pPr>
        <w:jc w:val="both"/>
        <w:rPr>
          <w:rFonts w:ascii="GHEA Grapalat" w:hAnsi="GHEA Grapalat"/>
          <w:lang w:val="hy-AM"/>
        </w:rPr>
      </w:pPr>
      <w:r w:rsidRPr="0075794B">
        <w:rPr>
          <w:rFonts w:ascii="GHEA Grapalat" w:hAnsi="GHEA Grapalat"/>
          <w:lang w:val="hy-AM"/>
        </w:rPr>
        <w:t xml:space="preserve">2.Подрядчик после получения заказа-задания представляет заказчику схематический план работ и результаты выбора состава предусмотренной асфальтобетонной смеси      </w:t>
      </w:r>
    </w:p>
    <w:p w14:paraId="2F760BE8" w14:textId="77777777" w:rsidR="00BB0D28" w:rsidRPr="0075794B" w:rsidRDefault="00BB0D28" w:rsidP="00BB0D28">
      <w:pPr>
        <w:jc w:val="both"/>
        <w:rPr>
          <w:rFonts w:ascii="GHEA Grapalat" w:hAnsi="GHEA Grapalat"/>
          <w:lang w:val="hy-AM"/>
        </w:rPr>
      </w:pPr>
      <w:r w:rsidRPr="0075794B">
        <w:rPr>
          <w:rFonts w:ascii="GHEA Grapalat" w:hAnsi="GHEA Grapalat"/>
          <w:lang w:val="hy-AM"/>
        </w:rPr>
        <w:lastRenderedPageBreak/>
        <w:t xml:space="preserve">3. Перед началом работ подрядчик вместе с организацией, осуществляющей технический контроль, и представителем заказчика на месте изучает и отмечает на схематическом плане место и объемы выполняемых работ, представляет на утверждение заказчика                                                    </w:t>
      </w:r>
    </w:p>
    <w:p w14:paraId="5EB38225" w14:textId="77777777" w:rsidR="00BB0D28" w:rsidRPr="0075794B" w:rsidRDefault="00BB0D28" w:rsidP="00BB0D28">
      <w:pPr>
        <w:jc w:val="both"/>
        <w:rPr>
          <w:rFonts w:ascii="GHEA Grapalat" w:hAnsi="GHEA Grapalat"/>
          <w:lang w:val="hy-AM"/>
        </w:rPr>
      </w:pPr>
      <w:r w:rsidRPr="0075794B">
        <w:rPr>
          <w:rFonts w:ascii="GHEA Grapalat" w:hAnsi="GHEA Grapalat"/>
          <w:lang w:val="hy-AM"/>
        </w:rPr>
        <w:t xml:space="preserve">4.Для документирования отделки объекта подрядчик в письменной форме представляет заказчику чертежи, фотографии всего процесса, акты скрытых работ, документы, подтверждающие качество используемых строительных материалов с точными и полными записями / в двух экземплярах/            </w:t>
      </w:r>
    </w:p>
    <w:p w14:paraId="2794AE7E" w14:textId="77777777" w:rsidR="00BB0D28" w:rsidRPr="0075794B" w:rsidRDefault="00BB0D28" w:rsidP="00BB0D28">
      <w:pPr>
        <w:jc w:val="both"/>
        <w:rPr>
          <w:rFonts w:ascii="GHEA Grapalat" w:hAnsi="GHEA Grapalat"/>
          <w:lang w:val="hy-AM"/>
        </w:rPr>
      </w:pPr>
      <w:r w:rsidRPr="0075794B">
        <w:rPr>
          <w:rFonts w:ascii="GHEA Grapalat" w:hAnsi="GHEA Grapalat"/>
          <w:lang w:val="hy-AM"/>
        </w:rPr>
        <w:t>5.Объект считается завершенным после утверждения заказчиком соответствующего акта, документирующего завершение объекта:</w:t>
      </w:r>
    </w:p>
    <w:p w14:paraId="6AF8B422" w14:textId="77777777" w:rsidR="00BB0D28" w:rsidRDefault="00BB0D28" w:rsidP="003C69D1">
      <w:pPr>
        <w:widowControl w:val="0"/>
        <w:ind w:firstLine="567"/>
        <w:jc w:val="center"/>
        <w:rPr>
          <w:rFonts w:ascii="GHEA Grapalat" w:hAnsi="GHEA Grapalat"/>
          <w:b/>
          <w:sz w:val="28"/>
          <w:szCs w:val="28"/>
        </w:rPr>
      </w:pPr>
    </w:p>
    <w:p w14:paraId="3AC41918" w14:textId="77777777" w:rsidR="009808DD" w:rsidRDefault="009808DD" w:rsidP="003C69D1">
      <w:pPr>
        <w:widowControl w:val="0"/>
        <w:ind w:firstLine="567"/>
        <w:jc w:val="center"/>
        <w:rPr>
          <w:rFonts w:ascii="GHEA Grapalat" w:hAnsi="GHEA Grapalat"/>
          <w:b/>
          <w:sz w:val="28"/>
          <w:szCs w:val="28"/>
        </w:rPr>
      </w:pPr>
    </w:p>
    <w:p w14:paraId="65B74DA2" w14:textId="77777777" w:rsidR="00B763CB" w:rsidRPr="00673F7F" w:rsidRDefault="00B763CB" w:rsidP="00B763CB">
      <w:pPr>
        <w:jc w:val="center"/>
        <w:rPr>
          <w:rFonts w:ascii="GHEA Grapalat" w:hAnsi="GHEA Grapalat"/>
          <w:b/>
          <w:sz w:val="28"/>
          <w:szCs w:val="28"/>
        </w:rPr>
      </w:pPr>
      <w:r w:rsidRPr="00673F7F">
        <w:rPr>
          <w:rFonts w:ascii="GHEA Grapalat" w:hAnsi="GHEA Grapalat"/>
          <w:b/>
          <w:sz w:val="28"/>
          <w:szCs w:val="28"/>
        </w:rPr>
        <w:t>Прайс-лист работ</w:t>
      </w:r>
    </w:p>
    <w:p w14:paraId="442A1E09" w14:textId="77777777" w:rsidR="00B763CB" w:rsidRPr="00A44568" w:rsidRDefault="00B763CB" w:rsidP="00B763CB">
      <w:pPr>
        <w:jc w:val="center"/>
        <w:rPr>
          <w:rFonts w:ascii="Cambria Math" w:hAnsi="Cambria Math"/>
          <w:b/>
          <w:sz w:val="28"/>
          <w:szCs w:val="28"/>
          <w:lang w:val="hy-AM"/>
        </w:rPr>
      </w:pPr>
      <w:bookmarkStart w:id="19" w:name="_Hlk184734351"/>
      <w:r w:rsidRPr="0003104E">
        <w:rPr>
          <w:rFonts w:ascii="GHEA Grapalat" w:hAnsi="GHEA Grapalat"/>
          <w:bCs/>
        </w:rPr>
        <w:t>Работы по асфальтированию дворовых территорий и междугородних дорог на территории административного района Малатия-Себастия</w:t>
      </w:r>
      <w:bookmarkEnd w:id="19"/>
      <w:r>
        <w:rPr>
          <w:rFonts w:ascii="GHEA Grapalat" w:hAnsi="GHEA Grapalat"/>
          <w:bCs/>
          <w:lang w:val="hy-AM"/>
        </w:rPr>
        <w:t xml:space="preserve"> /2025</w:t>
      </w:r>
      <w:r w:rsidRPr="00A44568">
        <w:rPr>
          <w:rFonts w:ascii="GHEA Grapalat" w:hAnsi="GHEA Grapalat"/>
          <w:bCs/>
        </w:rPr>
        <w:t>г</w:t>
      </w:r>
      <w:r w:rsidRPr="00A44568">
        <w:rPr>
          <w:rFonts w:ascii="Cambria Math" w:hAnsi="Cambria Math" w:cs="Cambria Math"/>
          <w:bCs/>
        </w:rPr>
        <w:t>․</w:t>
      </w:r>
      <w:r w:rsidRPr="00A44568">
        <w:rPr>
          <w:rFonts w:ascii="GHEA Grapalat" w:hAnsi="GHEA Grapalat"/>
          <w:bCs/>
        </w:rPr>
        <w:t>/</w:t>
      </w:r>
    </w:p>
    <w:tbl>
      <w:tblPr>
        <w:tblStyle w:val="TableGrid"/>
        <w:tblW w:w="0" w:type="auto"/>
        <w:tblLook w:val="04A0" w:firstRow="1" w:lastRow="0" w:firstColumn="1" w:lastColumn="0" w:noHBand="0" w:noVBand="1"/>
      </w:tblPr>
      <w:tblGrid>
        <w:gridCol w:w="654"/>
        <w:gridCol w:w="4382"/>
        <w:gridCol w:w="1365"/>
        <w:gridCol w:w="1476"/>
        <w:gridCol w:w="1460"/>
        <w:gridCol w:w="1596"/>
      </w:tblGrid>
      <w:tr w:rsidR="00B763CB" w:rsidRPr="00157C6E" w14:paraId="34C75504" w14:textId="77777777" w:rsidTr="00FE07A2">
        <w:tc>
          <w:tcPr>
            <w:tcW w:w="619" w:type="dxa"/>
          </w:tcPr>
          <w:p w14:paraId="1ECF2579" w14:textId="77777777" w:rsidR="00B763CB" w:rsidRPr="00157C6E" w:rsidRDefault="00B763CB" w:rsidP="00FE07A2">
            <w:pPr>
              <w:spacing w:line="360" w:lineRule="auto"/>
              <w:jc w:val="center"/>
              <w:rPr>
                <w:rFonts w:ascii="GHEA Grapalat" w:hAnsi="GHEA Grapalat"/>
              </w:rPr>
            </w:pPr>
            <w:r w:rsidRPr="00157C6E">
              <w:rPr>
                <w:rFonts w:ascii="GHEA Grapalat" w:hAnsi="GHEA Grapalat"/>
              </w:rPr>
              <w:t>Н/Д</w:t>
            </w:r>
          </w:p>
        </w:tc>
        <w:tc>
          <w:tcPr>
            <w:tcW w:w="4382" w:type="dxa"/>
          </w:tcPr>
          <w:p w14:paraId="0BDD6382" w14:textId="77777777" w:rsidR="00B763CB" w:rsidRPr="00157C6E" w:rsidRDefault="00B763CB" w:rsidP="00FE07A2">
            <w:pPr>
              <w:spacing w:line="360" w:lineRule="auto"/>
              <w:jc w:val="center"/>
              <w:rPr>
                <w:rFonts w:ascii="GHEA Grapalat" w:hAnsi="GHEA Grapalat"/>
              </w:rPr>
            </w:pPr>
            <w:r w:rsidRPr="00157C6E">
              <w:rPr>
                <w:rFonts w:ascii="GHEA Grapalat" w:hAnsi="GHEA Grapalat"/>
              </w:rPr>
              <w:t xml:space="preserve">Работы </w:t>
            </w:r>
          </w:p>
          <w:p w14:paraId="473F2FD1" w14:textId="77777777" w:rsidR="00B763CB" w:rsidRPr="00157C6E" w:rsidRDefault="00B763CB" w:rsidP="00FE07A2">
            <w:pPr>
              <w:spacing w:line="360" w:lineRule="auto"/>
              <w:jc w:val="center"/>
              <w:rPr>
                <w:rFonts w:ascii="GHEA Grapalat" w:hAnsi="GHEA Grapalat"/>
              </w:rPr>
            </w:pPr>
            <w:r w:rsidRPr="00157C6E">
              <w:rPr>
                <w:rFonts w:ascii="GHEA Grapalat" w:hAnsi="GHEA Grapalat"/>
              </w:rPr>
              <w:t>название</w:t>
            </w:r>
          </w:p>
        </w:tc>
        <w:tc>
          <w:tcPr>
            <w:tcW w:w="1283" w:type="dxa"/>
          </w:tcPr>
          <w:p w14:paraId="5E1A4A9A" w14:textId="77777777" w:rsidR="00B763CB" w:rsidRPr="00157C6E" w:rsidRDefault="00B763CB" w:rsidP="00FE07A2">
            <w:pPr>
              <w:spacing w:line="360" w:lineRule="auto"/>
              <w:jc w:val="center"/>
              <w:rPr>
                <w:rFonts w:ascii="GHEA Grapalat" w:hAnsi="GHEA Grapalat"/>
              </w:rPr>
            </w:pPr>
            <w:r w:rsidRPr="00157C6E">
              <w:rPr>
                <w:rFonts w:ascii="GHEA Grapalat" w:hAnsi="GHEA Grapalat"/>
              </w:rPr>
              <w:t>Единица измерения</w:t>
            </w:r>
          </w:p>
        </w:tc>
        <w:tc>
          <w:tcPr>
            <w:tcW w:w="1371" w:type="dxa"/>
          </w:tcPr>
          <w:p w14:paraId="31ACE271" w14:textId="77777777" w:rsidR="00B763CB" w:rsidRPr="00157C6E" w:rsidRDefault="00B763CB" w:rsidP="00FE07A2">
            <w:pPr>
              <w:spacing w:line="360" w:lineRule="auto"/>
              <w:jc w:val="center"/>
              <w:rPr>
                <w:rFonts w:ascii="GHEA Grapalat" w:hAnsi="GHEA Grapalat"/>
              </w:rPr>
            </w:pPr>
            <w:r w:rsidRPr="00157C6E">
              <w:rPr>
                <w:rFonts w:ascii="GHEA Grapalat" w:hAnsi="GHEA Grapalat"/>
              </w:rPr>
              <w:t>Стоимость единицы / AMD</w:t>
            </w:r>
          </w:p>
        </w:tc>
        <w:tc>
          <w:tcPr>
            <w:tcW w:w="1370" w:type="dxa"/>
          </w:tcPr>
          <w:p w14:paraId="5077E37D" w14:textId="77777777" w:rsidR="00B763CB" w:rsidRPr="00157C6E" w:rsidRDefault="00B763CB" w:rsidP="00FE07A2">
            <w:pPr>
              <w:spacing w:line="360" w:lineRule="auto"/>
              <w:jc w:val="center"/>
              <w:rPr>
                <w:rFonts w:ascii="GHEA Grapalat" w:hAnsi="GHEA Grapalat"/>
              </w:rPr>
            </w:pPr>
            <w:r w:rsidRPr="00157C6E">
              <w:rPr>
                <w:rFonts w:ascii="GHEA Grapalat" w:hAnsi="GHEA Grapalat"/>
              </w:rPr>
              <w:t>Количество</w:t>
            </w:r>
          </w:p>
        </w:tc>
        <w:tc>
          <w:tcPr>
            <w:tcW w:w="1596" w:type="dxa"/>
          </w:tcPr>
          <w:p w14:paraId="225F1578" w14:textId="77777777" w:rsidR="00B763CB" w:rsidRPr="00720E77" w:rsidRDefault="00B763CB" w:rsidP="00FE07A2">
            <w:pPr>
              <w:spacing w:line="360" w:lineRule="auto"/>
              <w:jc w:val="center"/>
              <w:rPr>
                <w:rFonts w:ascii="GHEA Grapalat" w:hAnsi="GHEA Grapalat"/>
                <w:lang w:val="hy-AM"/>
              </w:rPr>
            </w:pPr>
            <w:r w:rsidRPr="00720E77">
              <w:rPr>
                <w:rFonts w:ascii="GHEA Grapalat" w:hAnsi="GHEA Grapalat"/>
              </w:rPr>
              <w:t>Общая стоимость</w:t>
            </w:r>
            <w:r>
              <w:rPr>
                <w:rFonts w:ascii="GHEA Grapalat" w:hAnsi="GHEA Grapalat"/>
                <w:lang w:val="hy-AM"/>
              </w:rPr>
              <w:t xml:space="preserve"> </w:t>
            </w:r>
            <w:r w:rsidRPr="00157C6E">
              <w:rPr>
                <w:rFonts w:ascii="GHEA Grapalat" w:hAnsi="GHEA Grapalat"/>
              </w:rPr>
              <w:t>AMD</w:t>
            </w:r>
          </w:p>
        </w:tc>
      </w:tr>
      <w:tr w:rsidR="00B763CB" w:rsidRPr="00157C6E" w14:paraId="29876ACD" w14:textId="77777777" w:rsidTr="00FE07A2">
        <w:trPr>
          <w:trHeight w:val="3394"/>
        </w:trPr>
        <w:tc>
          <w:tcPr>
            <w:tcW w:w="619" w:type="dxa"/>
          </w:tcPr>
          <w:p w14:paraId="5E154BAD" w14:textId="77777777" w:rsidR="00B763CB" w:rsidRPr="00157C6E" w:rsidRDefault="00B763CB" w:rsidP="00FE07A2">
            <w:pPr>
              <w:spacing w:line="360" w:lineRule="auto"/>
              <w:jc w:val="center"/>
              <w:rPr>
                <w:rFonts w:ascii="GHEA Grapalat" w:hAnsi="GHEA Grapalat"/>
              </w:rPr>
            </w:pPr>
            <w:r w:rsidRPr="00157C6E">
              <w:rPr>
                <w:rFonts w:ascii="GHEA Grapalat" w:hAnsi="GHEA Grapalat"/>
              </w:rPr>
              <w:t>1</w:t>
            </w:r>
          </w:p>
        </w:tc>
        <w:tc>
          <w:tcPr>
            <w:tcW w:w="4382" w:type="dxa"/>
          </w:tcPr>
          <w:p w14:paraId="720501CA" w14:textId="77777777" w:rsidR="00B763CB" w:rsidRPr="00720E77" w:rsidRDefault="00B763CB" w:rsidP="00FE07A2">
            <w:pPr>
              <w:rPr>
                <w:rFonts w:ascii="GHEA Grapalat" w:hAnsi="GHEA Grapalat"/>
              </w:rPr>
            </w:pPr>
            <w:r w:rsidRPr="00720E77">
              <w:rPr>
                <w:rFonts w:ascii="GHEA Grapalat" w:hAnsi="GHEA Grapalat"/>
              </w:rPr>
              <w:t>Снос поврежденного асфальтобетонного покрытия улиц, дворовых дорог и территорий (фрезерованием или ударным молотком не менее 4 см), выравнивание /</w:t>
            </w:r>
          </w:p>
          <w:p w14:paraId="45228956" w14:textId="77777777" w:rsidR="00B763CB" w:rsidRPr="00157C6E" w:rsidRDefault="00B763CB" w:rsidP="00FE07A2">
            <w:pPr>
              <w:rPr>
                <w:rFonts w:ascii="GHEA Grapalat" w:hAnsi="GHEA Grapalat"/>
              </w:rPr>
            </w:pPr>
            <w:r w:rsidRPr="00720E77">
              <w:rPr>
                <w:rFonts w:ascii="GHEA Grapalat" w:hAnsi="GHEA Grapalat"/>
              </w:rPr>
              <w:t xml:space="preserve">фрезерование asfalbetone скребком, при необходимости реализация щебня в размере до 10%/, очистка ремонтируемого покрытия от грязи, пыли и образовавшихся асфальтобетонных деталей, </w:t>
            </w:r>
            <w:r w:rsidRPr="00720E77">
              <w:rPr>
                <w:rFonts w:ascii="GHEA Grapalat" w:hAnsi="GHEA Grapalat"/>
              </w:rPr>
              <w:lastRenderedPageBreak/>
              <w:t>обработка фундамента битумной эмульсией и установка асфальтобетонного покрытия толщиной не менее 4 см,шин.сбор мусора погрузка в автомобиль и перевозка</w:t>
            </w:r>
          </w:p>
        </w:tc>
        <w:tc>
          <w:tcPr>
            <w:tcW w:w="1283" w:type="dxa"/>
          </w:tcPr>
          <w:p w14:paraId="58FB71E5" w14:textId="77777777" w:rsidR="00B763CB" w:rsidRPr="00157C6E" w:rsidRDefault="00B763CB" w:rsidP="00FE07A2">
            <w:pPr>
              <w:spacing w:line="360" w:lineRule="auto"/>
              <w:jc w:val="center"/>
              <w:rPr>
                <w:rFonts w:ascii="GHEA Grapalat" w:hAnsi="GHEA Grapalat"/>
              </w:rPr>
            </w:pPr>
            <w:r w:rsidRPr="004547B7">
              <w:lastRenderedPageBreak/>
              <w:t>м2</w:t>
            </w:r>
          </w:p>
        </w:tc>
        <w:tc>
          <w:tcPr>
            <w:tcW w:w="1371" w:type="dxa"/>
          </w:tcPr>
          <w:p w14:paraId="414D4D3C" w14:textId="77777777" w:rsidR="00B763CB" w:rsidRPr="00EC3CF6" w:rsidRDefault="00B763CB" w:rsidP="00FE07A2">
            <w:pPr>
              <w:jc w:val="center"/>
              <w:rPr>
                <w:rFonts w:ascii="Sylfaen" w:hAnsi="Sylfaen"/>
                <w:szCs w:val="20"/>
              </w:rPr>
            </w:pPr>
          </w:p>
          <w:p w14:paraId="4D98D7FA" w14:textId="77777777" w:rsidR="00B763CB" w:rsidRPr="00EC3CF6" w:rsidRDefault="00B763CB" w:rsidP="00FE07A2">
            <w:pPr>
              <w:jc w:val="center"/>
              <w:rPr>
                <w:rFonts w:ascii="Sylfaen" w:hAnsi="Sylfaen"/>
                <w:szCs w:val="20"/>
              </w:rPr>
            </w:pPr>
          </w:p>
          <w:p w14:paraId="7BA28236" w14:textId="77777777" w:rsidR="00B763CB" w:rsidRPr="00EC3CF6" w:rsidRDefault="00B763CB" w:rsidP="00FE07A2">
            <w:pPr>
              <w:jc w:val="center"/>
              <w:rPr>
                <w:rFonts w:ascii="Sylfaen" w:hAnsi="Sylfaen"/>
                <w:szCs w:val="20"/>
              </w:rPr>
            </w:pPr>
          </w:p>
          <w:p w14:paraId="246A3D24" w14:textId="77777777" w:rsidR="00B763CB" w:rsidRPr="00157C6E" w:rsidRDefault="00B763CB" w:rsidP="00FE07A2">
            <w:pPr>
              <w:spacing w:line="360" w:lineRule="auto"/>
              <w:jc w:val="center"/>
              <w:rPr>
                <w:rFonts w:ascii="GHEA Grapalat" w:hAnsi="GHEA Grapalat"/>
              </w:rPr>
            </w:pPr>
            <w:r w:rsidRPr="00EC3CF6">
              <w:rPr>
                <w:rFonts w:ascii="Sylfaen" w:hAnsi="Sylfaen"/>
                <w:szCs w:val="18"/>
              </w:rPr>
              <w:t>3939,025089</w:t>
            </w:r>
          </w:p>
        </w:tc>
        <w:tc>
          <w:tcPr>
            <w:tcW w:w="1370" w:type="dxa"/>
          </w:tcPr>
          <w:p w14:paraId="1AB85ABB" w14:textId="77777777" w:rsidR="00B763CB" w:rsidRPr="00EC3CF6" w:rsidRDefault="00B763CB" w:rsidP="00FE07A2">
            <w:pPr>
              <w:jc w:val="center"/>
              <w:rPr>
                <w:rFonts w:ascii="Sylfaen" w:hAnsi="Sylfaen"/>
                <w:szCs w:val="20"/>
              </w:rPr>
            </w:pPr>
          </w:p>
          <w:p w14:paraId="2D7D8ACE" w14:textId="77777777" w:rsidR="00B763CB" w:rsidRPr="00EC3CF6" w:rsidRDefault="00B763CB" w:rsidP="00FE07A2">
            <w:pPr>
              <w:jc w:val="center"/>
              <w:rPr>
                <w:rFonts w:ascii="Sylfaen" w:hAnsi="Sylfaen"/>
                <w:szCs w:val="20"/>
              </w:rPr>
            </w:pPr>
          </w:p>
          <w:p w14:paraId="4442D6A1" w14:textId="77777777" w:rsidR="00B763CB" w:rsidRPr="00EC3CF6" w:rsidRDefault="00B763CB" w:rsidP="00FE07A2">
            <w:pPr>
              <w:jc w:val="center"/>
              <w:rPr>
                <w:rFonts w:ascii="Sylfaen" w:hAnsi="Sylfaen"/>
                <w:szCs w:val="20"/>
              </w:rPr>
            </w:pPr>
          </w:p>
          <w:p w14:paraId="5330B781" w14:textId="77777777" w:rsidR="00B763CB" w:rsidRPr="00D1651B" w:rsidRDefault="00B763CB" w:rsidP="00FE07A2">
            <w:pPr>
              <w:spacing w:line="360" w:lineRule="auto"/>
              <w:jc w:val="center"/>
              <w:rPr>
                <w:rFonts w:ascii="GHEA Grapalat" w:hAnsi="GHEA Grapalat"/>
              </w:rPr>
            </w:pPr>
            <w:r w:rsidRPr="00EC3CF6">
              <w:rPr>
                <w:rFonts w:ascii="Sylfaen" w:hAnsi="Sylfaen"/>
                <w:szCs w:val="18"/>
              </w:rPr>
              <w:t>29083</w:t>
            </w:r>
          </w:p>
        </w:tc>
        <w:tc>
          <w:tcPr>
            <w:tcW w:w="1596" w:type="dxa"/>
          </w:tcPr>
          <w:p w14:paraId="0EFCA19D" w14:textId="77777777" w:rsidR="00B763CB" w:rsidRPr="00EC3CF6" w:rsidRDefault="00B763CB" w:rsidP="00FE07A2">
            <w:pPr>
              <w:rPr>
                <w:rFonts w:ascii="Sylfaen" w:hAnsi="Sylfaen"/>
                <w:szCs w:val="18"/>
              </w:rPr>
            </w:pPr>
          </w:p>
          <w:p w14:paraId="0CD0BE08" w14:textId="77777777" w:rsidR="00B763CB" w:rsidRPr="00EC3CF6" w:rsidRDefault="00B763CB" w:rsidP="00FE07A2">
            <w:pPr>
              <w:rPr>
                <w:rFonts w:ascii="Sylfaen" w:hAnsi="Sylfaen"/>
                <w:szCs w:val="18"/>
              </w:rPr>
            </w:pPr>
          </w:p>
          <w:p w14:paraId="3F170303" w14:textId="77777777" w:rsidR="00B763CB" w:rsidRPr="00EC3CF6" w:rsidRDefault="00B763CB" w:rsidP="00FE07A2">
            <w:pPr>
              <w:rPr>
                <w:rFonts w:ascii="Sylfaen" w:hAnsi="Sylfaen"/>
                <w:szCs w:val="18"/>
              </w:rPr>
            </w:pPr>
          </w:p>
          <w:p w14:paraId="70DB5637" w14:textId="77777777" w:rsidR="00B763CB" w:rsidRDefault="00B763CB" w:rsidP="00FE07A2">
            <w:pPr>
              <w:spacing w:line="360" w:lineRule="auto"/>
              <w:jc w:val="center"/>
              <w:rPr>
                <w:rFonts w:ascii="GHEA Grapalat" w:hAnsi="GHEA Grapalat"/>
              </w:rPr>
            </w:pPr>
            <w:r w:rsidRPr="00F058D6">
              <w:rPr>
                <w:rFonts w:ascii="Sylfaen" w:hAnsi="Sylfaen"/>
                <w:sz w:val="20"/>
                <w:szCs w:val="16"/>
              </w:rPr>
              <w:t>114558666,67</w:t>
            </w:r>
          </w:p>
        </w:tc>
      </w:tr>
      <w:tr w:rsidR="00B763CB" w:rsidRPr="00157C6E" w14:paraId="24BFE842" w14:textId="77777777" w:rsidTr="00FE07A2">
        <w:tc>
          <w:tcPr>
            <w:tcW w:w="619" w:type="dxa"/>
          </w:tcPr>
          <w:p w14:paraId="4B1906D3" w14:textId="77777777" w:rsidR="00B763CB" w:rsidRPr="00157C6E" w:rsidRDefault="00B763CB" w:rsidP="00FE07A2">
            <w:pPr>
              <w:spacing w:line="360" w:lineRule="auto"/>
              <w:jc w:val="center"/>
              <w:rPr>
                <w:rFonts w:ascii="GHEA Grapalat" w:hAnsi="GHEA Grapalat"/>
              </w:rPr>
            </w:pPr>
            <w:r w:rsidRPr="00157C6E">
              <w:rPr>
                <w:rFonts w:ascii="GHEA Grapalat" w:hAnsi="GHEA Grapalat"/>
              </w:rPr>
              <w:t>2</w:t>
            </w:r>
          </w:p>
        </w:tc>
        <w:tc>
          <w:tcPr>
            <w:tcW w:w="4382" w:type="dxa"/>
          </w:tcPr>
          <w:p w14:paraId="1A27AA04" w14:textId="77777777" w:rsidR="00B763CB" w:rsidRPr="00157C6E" w:rsidRDefault="00B763CB" w:rsidP="00FE07A2">
            <w:pPr>
              <w:spacing w:line="360" w:lineRule="auto"/>
              <w:rPr>
                <w:rFonts w:ascii="GHEA Grapalat" w:hAnsi="GHEA Grapalat"/>
              </w:rPr>
            </w:pPr>
            <w:r w:rsidRPr="00720E77">
              <w:rPr>
                <w:rFonts w:ascii="GHEA Grapalat" w:hAnsi="GHEA Grapalat"/>
              </w:rPr>
              <w:t>Исправление люков / ремонт по мере необходимости/</w:t>
            </w:r>
          </w:p>
        </w:tc>
        <w:tc>
          <w:tcPr>
            <w:tcW w:w="1283" w:type="dxa"/>
          </w:tcPr>
          <w:p w14:paraId="7EB21B5D" w14:textId="77777777" w:rsidR="00B763CB" w:rsidRPr="00D1651B" w:rsidRDefault="00B763CB" w:rsidP="00FE07A2">
            <w:pPr>
              <w:spacing w:line="360" w:lineRule="auto"/>
              <w:jc w:val="center"/>
              <w:rPr>
                <w:rFonts w:ascii="GHEA Grapalat" w:hAnsi="GHEA Grapalat"/>
              </w:rPr>
            </w:pPr>
            <w:r>
              <w:rPr>
                <w:rFonts w:ascii="GHEA Grapalat" w:hAnsi="GHEA Grapalat"/>
              </w:rPr>
              <w:t>шт</w:t>
            </w:r>
          </w:p>
        </w:tc>
        <w:tc>
          <w:tcPr>
            <w:tcW w:w="1371" w:type="dxa"/>
          </w:tcPr>
          <w:p w14:paraId="11D0BCAB" w14:textId="77777777" w:rsidR="00B763CB" w:rsidRPr="00157C6E" w:rsidRDefault="00B763CB" w:rsidP="00FE07A2">
            <w:pPr>
              <w:spacing w:line="360" w:lineRule="auto"/>
              <w:jc w:val="center"/>
              <w:rPr>
                <w:rFonts w:ascii="GHEA Grapalat" w:hAnsi="GHEA Grapalat"/>
              </w:rPr>
            </w:pPr>
            <w:r w:rsidRPr="00EC3CF6">
              <w:rPr>
                <w:rFonts w:ascii="Sylfaen" w:hAnsi="Sylfaen"/>
                <w:szCs w:val="18"/>
              </w:rPr>
              <w:t>4000</w:t>
            </w:r>
          </w:p>
        </w:tc>
        <w:tc>
          <w:tcPr>
            <w:tcW w:w="1370" w:type="dxa"/>
          </w:tcPr>
          <w:p w14:paraId="0FE2A598" w14:textId="77777777" w:rsidR="00B763CB" w:rsidRPr="00D1651B" w:rsidRDefault="00B763CB" w:rsidP="00FE07A2">
            <w:pPr>
              <w:spacing w:line="360" w:lineRule="auto"/>
              <w:jc w:val="center"/>
              <w:rPr>
                <w:rFonts w:ascii="GHEA Grapalat" w:hAnsi="GHEA Grapalat"/>
              </w:rPr>
            </w:pPr>
            <w:r w:rsidRPr="00EC3CF6">
              <w:rPr>
                <w:rFonts w:ascii="Sylfaen" w:hAnsi="Sylfaen"/>
                <w:szCs w:val="18"/>
              </w:rPr>
              <w:t>27</w:t>
            </w:r>
          </w:p>
        </w:tc>
        <w:tc>
          <w:tcPr>
            <w:tcW w:w="1596" w:type="dxa"/>
          </w:tcPr>
          <w:p w14:paraId="04F777E9" w14:textId="77777777" w:rsidR="00B763CB" w:rsidRDefault="00B763CB" w:rsidP="00FE07A2">
            <w:pPr>
              <w:spacing w:line="360" w:lineRule="auto"/>
              <w:jc w:val="center"/>
              <w:rPr>
                <w:rFonts w:ascii="GHEA Grapalat" w:hAnsi="GHEA Grapalat"/>
              </w:rPr>
            </w:pPr>
            <w:r w:rsidRPr="00EC3CF6">
              <w:rPr>
                <w:rFonts w:ascii="Sylfaen" w:hAnsi="Sylfaen"/>
                <w:szCs w:val="18"/>
              </w:rPr>
              <w:t>108000</w:t>
            </w:r>
          </w:p>
        </w:tc>
      </w:tr>
      <w:tr w:rsidR="00B763CB" w:rsidRPr="00157C6E" w14:paraId="636AF322" w14:textId="77777777" w:rsidTr="00FE07A2">
        <w:tc>
          <w:tcPr>
            <w:tcW w:w="619" w:type="dxa"/>
          </w:tcPr>
          <w:p w14:paraId="713DF1CF" w14:textId="77777777" w:rsidR="00B763CB" w:rsidRPr="00157C6E" w:rsidRDefault="00B763CB" w:rsidP="00FE07A2">
            <w:pPr>
              <w:spacing w:line="360" w:lineRule="auto"/>
              <w:jc w:val="center"/>
              <w:rPr>
                <w:rFonts w:ascii="GHEA Grapalat" w:hAnsi="GHEA Grapalat"/>
              </w:rPr>
            </w:pPr>
            <w:r w:rsidRPr="00157C6E">
              <w:rPr>
                <w:rFonts w:ascii="GHEA Grapalat" w:hAnsi="GHEA Grapalat"/>
              </w:rPr>
              <w:t>3</w:t>
            </w:r>
          </w:p>
        </w:tc>
        <w:tc>
          <w:tcPr>
            <w:tcW w:w="4382" w:type="dxa"/>
          </w:tcPr>
          <w:p w14:paraId="70727720" w14:textId="77777777" w:rsidR="00B763CB" w:rsidRPr="00157C6E" w:rsidRDefault="00B763CB" w:rsidP="00FE07A2">
            <w:pPr>
              <w:rPr>
                <w:rFonts w:ascii="GHEA Grapalat" w:hAnsi="GHEA Grapalat"/>
              </w:rPr>
            </w:pPr>
            <w:r w:rsidRPr="00720E77">
              <w:rPr>
                <w:rFonts w:ascii="GHEA Grapalat" w:hAnsi="GHEA Grapalat"/>
              </w:rPr>
              <w:t>При необходимости на тротуарах снос асфальтобетонного покрытия толщиной не менее 3 см./ , коррекция основания щебня гравием или фрезерованной асфальтовой стружкой, очистка ремонтируемого покрытия от грязи, от пыли и</w:t>
            </w:r>
            <w:r>
              <w:rPr>
                <w:rFonts w:ascii="GHEA Grapalat" w:hAnsi="GHEA Grapalat"/>
                <w:lang w:val="hy-AM"/>
              </w:rPr>
              <w:t xml:space="preserve"> </w:t>
            </w:r>
            <w:r w:rsidRPr="00720E77">
              <w:rPr>
                <w:rFonts w:ascii="GHEA Grapalat" w:hAnsi="GHEA Grapalat"/>
              </w:rPr>
              <w:t>асфальтобетонных кусков, обработка фундамента битумной эмульсией и установка мелкозернистого асфальтобетонного покрытия толщиной не менее 3 см/ шин.сбор мусора погрузка в автомобиль и перевозка</w:t>
            </w:r>
          </w:p>
        </w:tc>
        <w:tc>
          <w:tcPr>
            <w:tcW w:w="1283" w:type="dxa"/>
          </w:tcPr>
          <w:p w14:paraId="7250FA3D" w14:textId="77777777" w:rsidR="00B763CB" w:rsidRPr="00157C6E" w:rsidRDefault="00B763CB" w:rsidP="00FE07A2">
            <w:pPr>
              <w:spacing w:line="360" w:lineRule="auto"/>
              <w:jc w:val="center"/>
              <w:rPr>
                <w:rFonts w:ascii="GHEA Grapalat" w:hAnsi="GHEA Grapalat"/>
              </w:rPr>
            </w:pPr>
            <w:r w:rsidRPr="004547B7">
              <w:t>м2</w:t>
            </w:r>
          </w:p>
        </w:tc>
        <w:tc>
          <w:tcPr>
            <w:tcW w:w="1371" w:type="dxa"/>
          </w:tcPr>
          <w:p w14:paraId="279CDA7E" w14:textId="77777777" w:rsidR="00B763CB" w:rsidRPr="00EC3CF6" w:rsidRDefault="00B763CB" w:rsidP="00FE07A2">
            <w:pPr>
              <w:jc w:val="center"/>
              <w:rPr>
                <w:rFonts w:ascii="Sylfaen" w:hAnsi="Sylfaen"/>
                <w:szCs w:val="18"/>
              </w:rPr>
            </w:pPr>
          </w:p>
          <w:p w14:paraId="4776CFA4" w14:textId="77777777" w:rsidR="00B763CB" w:rsidRPr="00EC3CF6" w:rsidRDefault="00B763CB" w:rsidP="00FE07A2">
            <w:pPr>
              <w:jc w:val="center"/>
              <w:rPr>
                <w:rFonts w:ascii="Sylfaen" w:hAnsi="Sylfaen"/>
                <w:szCs w:val="18"/>
              </w:rPr>
            </w:pPr>
          </w:p>
          <w:p w14:paraId="3408A570" w14:textId="77777777" w:rsidR="00B763CB" w:rsidRPr="00EC3CF6" w:rsidRDefault="00B763CB" w:rsidP="00FE07A2">
            <w:pPr>
              <w:jc w:val="center"/>
              <w:rPr>
                <w:rFonts w:ascii="Sylfaen" w:hAnsi="Sylfaen"/>
                <w:szCs w:val="18"/>
              </w:rPr>
            </w:pPr>
          </w:p>
          <w:p w14:paraId="4ABF91E1" w14:textId="77777777" w:rsidR="00B763CB" w:rsidRPr="00157C6E" w:rsidRDefault="00B763CB" w:rsidP="00FE07A2">
            <w:pPr>
              <w:spacing w:line="360" w:lineRule="auto"/>
              <w:jc w:val="center"/>
              <w:rPr>
                <w:rFonts w:ascii="GHEA Grapalat" w:hAnsi="GHEA Grapalat"/>
              </w:rPr>
            </w:pPr>
            <w:r w:rsidRPr="00EC3CF6">
              <w:rPr>
                <w:rFonts w:ascii="Sylfaen" w:hAnsi="Sylfaen"/>
                <w:szCs w:val="18"/>
              </w:rPr>
              <w:t>2600</w:t>
            </w:r>
          </w:p>
        </w:tc>
        <w:tc>
          <w:tcPr>
            <w:tcW w:w="1370" w:type="dxa"/>
          </w:tcPr>
          <w:p w14:paraId="324C3690" w14:textId="77777777" w:rsidR="00B763CB" w:rsidRPr="00EC3CF6" w:rsidRDefault="00B763CB" w:rsidP="00FE07A2">
            <w:pPr>
              <w:jc w:val="center"/>
              <w:rPr>
                <w:rFonts w:ascii="Sylfaen" w:hAnsi="Sylfaen"/>
                <w:szCs w:val="18"/>
              </w:rPr>
            </w:pPr>
          </w:p>
          <w:p w14:paraId="30D5F347" w14:textId="77777777" w:rsidR="00B763CB" w:rsidRPr="00EC3CF6" w:rsidRDefault="00B763CB" w:rsidP="00FE07A2">
            <w:pPr>
              <w:jc w:val="center"/>
              <w:rPr>
                <w:rFonts w:ascii="Sylfaen" w:hAnsi="Sylfaen"/>
                <w:szCs w:val="18"/>
              </w:rPr>
            </w:pPr>
          </w:p>
          <w:p w14:paraId="1AE2B0C7" w14:textId="77777777" w:rsidR="00B763CB" w:rsidRPr="00EC3CF6" w:rsidRDefault="00B763CB" w:rsidP="00FE07A2">
            <w:pPr>
              <w:jc w:val="center"/>
              <w:rPr>
                <w:rFonts w:ascii="Sylfaen" w:hAnsi="Sylfaen"/>
                <w:szCs w:val="18"/>
              </w:rPr>
            </w:pPr>
          </w:p>
          <w:p w14:paraId="05A48ECC" w14:textId="77777777" w:rsidR="00B763CB" w:rsidRPr="00D1651B" w:rsidRDefault="00B763CB" w:rsidP="00FE07A2">
            <w:pPr>
              <w:spacing w:line="360" w:lineRule="auto"/>
              <w:jc w:val="center"/>
              <w:rPr>
                <w:rFonts w:ascii="GHEA Grapalat" w:hAnsi="GHEA Grapalat"/>
              </w:rPr>
            </w:pPr>
            <w:r w:rsidRPr="00EC3CF6">
              <w:rPr>
                <w:rFonts w:ascii="Sylfaen" w:hAnsi="Sylfaen"/>
                <w:szCs w:val="18"/>
              </w:rPr>
              <w:t>500</w:t>
            </w:r>
          </w:p>
        </w:tc>
        <w:tc>
          <w:tcPr>
            <w:tcW w:w="1596" w:type="dxa"/>
          </w:tcPr>
          <w:p w14:paraId="1506ED0C" w14:textId="77777777" w:rsidR="00B763CB" w:rsidRPr="00EC3CF6" w:rsidRDefault="00B763CB" w:rsidP="00FE07A2">
            <w:pPr>
              <w:rPr>
                <w:rFonts w:ascii="Sylfaen" w:hAnsi="Sylfaen"/>
                <w:szCs w:val="18"/>
              </w:rPr>
            </w:pPr>
          </w:p>
          <w:p w14:paraId="45C09D08" w14:textId="77777777" w:rsidR="00B763CB" w:rsidRPr="00EC3CF6" w:rsidRDefault="00B763CB" w:rsidP="00FE07A2">
            <w:pPr>
              <w:rPr>
                <w:rFonts w:ascii="Sylfaen" w:hAnsi="Sylfaen"/>
                <w:szCs w:val="18"/>
              </w:rPr>
            </w:pPr>
          </w:p>
          <w:p w14:paraId="0955142D" w14:textId="77777777" w:rsidR="00B763CB" w:rsidRPr="00EC3CF6" w:rsidRDefault="00B763CB" w:rsidP="00FE07A2">
            <w:pPr>
              <w:rPr>
                <w:rFonts w:ascii="Sylfaen" w:hAnsi="Sylfaen"/>
                <w:szCs w:val="18"/>
              </w:rPr>
            </w:pPr>
          </w:p>
          <w:p w14:paraId="1FF3B4C7" w14:textId="77777777" w:rsidR="00B763CB" w:rsidRDefault="00B763CB" w:rsidP="00FE07A2">
            <w:pPr>
              <w:spacing w:line="360" w:lineRule="auto"/>
              <w:jc w:val="center"/>
              <w:rPr>
                <w:rFonts w:ascii="GHEA Grapalat" w:hAnsi="GHEA Grapalat"/>
              </w:rPr>
            </w:pPr>
            <w:r w:rsidRPr="00EC3CF6">
              <w:rPr>
                <w:rFonts w:ascii="Sylfaen" w:hAnsi="Sylfaen"/>
                <w:szCs w:val="18"/>
              </w:rPr>
              <w:t>1300000</w:t>
            </w:r>
          </w:p>
        </w:tc>
      </w:tr>
      <w:tr w:rsidR="00B763CB" w:rsidRPr="00157C6E" w14:paraId="194CE529" w14:textId="77777777" w:rsidTr="00FE07A2">
        <w:tc>
          <w:tcPr>
            <w:tcW w:w="619" w:type="dxa"/>
          </w:tcPr>
          <w:p w14:paraId="18FE4C13" w14:textId="77777777" w:rsidR="00B763CB" w:rsidRPr="00157C6E" w:rsidRDefault="00B763CB" w:rsidP="00FE07A2">
            <w:pPr>
              <w:spacing w:line="360" w:lineRule="auto"/>
              <w:jc w:val="center"/>
              <w:rPr>
                <w:rFonts w:ascii="GHEA Grapalat" w:hAnsi="GHEA Grapalat"/>
                <w:lang w:val="hy-AM"/>
              </w:rPr>
            </w:pPr>
          </w:p>
        </w:tc>
        <w:tc>
          <w:tcPr>
            <w:tcW w:w="4382" w:type="dxa"/>
          </w:tcPr>
          <w:p w14:paraId="6EB93DE1" w14:textId="77777777" w:rsidR="00B763CB" w:rsidRPr="00157C6E" w:rsidRDefault="00B763CB" w:rsidP="00FE07A2">
            <w:pPr>
              <w:spacing w:line="360" w:lineRule="auto"/>
              <w:rPr>
                <w:rFonts w:ascii="GHEA Grapalat" w:hAnsi="GHEA Grapalat"/>
              </w:rPr>
            </w:pPr>
            <w:r w:rsidRPr="00157C6E">
              <w:t>Всего без НДС / тыс. драмов/</w:t>
            </w:r>
          </w:p>
        </w:tc>
        <w:tc>
          <w:tcPr>
            <w:tcW w:w="1283" w:type="dxa"/>
          </w:tcPr>
          <w:p w14:paraId="5387DDCB" w14:textId="77777777" w:rsidR="00B763CB" w:rsidRPr="00157C6E" w:rsidRDefault="00B763CB" w:rsidP="00FE07A2">
            <w:pPr>
              <w:spacing w:line="360" w:lineRule="auto"/>
              <w:jc w:val="center"/>
              <w:rPr>
                <w:rFonts w:ascii="GHEA Grapalat" w:hAnsi="GHEA Grapalat"/>
              </w:rPr>
            </w:pPr>
          </w:p>
        </w:tc>
        <w:tc>
          <w:tcPr>
            <w:tcW w:w="1371" w:type="dxa"/>
          </w:tcPr>
          <w:p w14:paraId="1E5494BB" w14:textId="77777777" w:rsidR="00B763CB" w:rsidRPr="00157C6E" w:rsidRDefault="00B763CB" w:rsidP="00FE07A2">
            <w:pPr>
              <w:spacing w:line="360" w:lineRule="auto"/>
              <w:jc w:val="center"/>
              <w:rPr>
                <w:rFonts w:ascii="GHEA Grapalat" w:hAnsi="GHEA Grapalat"/>
              </w:rPr>
            </w:pPr>
          </w:p>
        </w:tc>
        <w:tc>
          <w:tcPr>
            <w:tcW w:w="1370" w:type="dxa"/>
          </w:tcPr>
          <w:p w14:paraId="2DDA9790" w14:textId="77777777" w:rsidR="00B763CB" w:rsidRPr="00D1651B" w:rsidRDefault="00B763CB" w:rsidP="00FE07A2">
            <w:pPr>
              <w:spacing w:line="360" w:lineRule="auto"/>
              <w:jc w:val="center"/>
              <w:rPr>
                <w:rFonts w:ascii="GHEA Grapalat" w:hAnsi="GHEA Grapalat"/>
              </w:rPr>
            </w:pPr>
          </w:p>
        </w:tc>
        <w:tc>
          <w:tcPr>
            <w:tcW w:w="1596" w:type="dxa"/>
          </w:tcPr>
          <w:p w14:paraId="35F529AF" w14:textId="77777777" w:rsidR="00B763CB" w:rsidRDefault="00B763CB" w:rsidP="00FE07A2">
            <w:pPr>
              <w:spacing w:line="360" w:lineRule="auto"/>
              <w:jc w:val="center"/>
              <w:rPr>
                <w:rFonts w:ascii="GHEA Grapalat" w:hAnsi="GHEA Grapalat"/>
              </w:rPr>
            </w:pPr>
            <w:r w:rsidRPr="00F058D6">
              <w:rPr>
                <w:rFonts w:ascii="Sylfaen" w:hAnsi="Sylfaen"/>
              </w:rPr>
              <w:t>115966666,67</w:t>
            </w:r>
          </w:p>
        </w:tc>
      </w:tr>
      <w:tr w:rsidR="00B763CB" w:rsidRPr="00157C6E" w14:paraId="022CAADE" w14:textId="77777777" w:rsidTr="00FE07A2">
        <w:tc>
          <w:tcPr>
            <w:tcW w:w="619" w:type="dxa"/>
          </w:tcPr>
          <w:p w14:paraId="36000D6B" w14:textId="77777777" w:rsidR="00B763CB" w:rsidRPr="00157C6E" w:rsidRDefault="00B763CB" w:rsidP="00FE07A2">
            <w:pPr>
              <w:spacing w:line="360" w:lineRule="auto"/>
              <w:jc w:val="center"/>
              <w:rPr>
                <w:rFonts w:ascii="GHEA Grapalat" w:hAnsi="GHEA Grapalat"/>
                <w:lang w:val="hy-AM"/>
              </w:rPr>
            </w:pPr>
          </w:p>
        </w:tc>
        <w:tc>
          <w:tcPr>
            <w:tcW w:w="4382" w:type="dxa"/>
          </w:tcPr>
          <w:p w14:paraId="3B0F8C33" w14:textId="77777777" w:rsidR="00B763CB" w:rsidRPr="00157C6E" w:rsidRDefault="00B763CB" w:rsidP="00FE07A2">
            <w:pPr>
              <w:spacing w:line="360" w:lineRule="auto"/>
              <w:rPr>
                <w:rFonts w:ascii="GHEA Grapalat" w:hAnsi="GHEA Grapalat"/>
              </w:rPr>
            </w:pPr>
            <w:r w:rsidRPr="00157C6E">
              <w:t>НДС 20 %</w:t>
            </w:r>
          </w:p>
        </w:tc>
        <w:tc>
          <w:tcPr>
            <w:tcW w:w="1283" w:type="dxa"/>
          </w:tcPr>
          <w:p w14:paraId="5E82618F" w14:textId="77777777" w:rsidR="00B763CB" w:rsidRPr="00157C6E" w:rsidRDefault="00B763CB" w:rsidP="00FE07A2">
            <w:pPr>
              <w:spacing w:line="360" w:lineRule="auto"/>
              <w:jc w:val="center"/>
              <w:rPr>
                <w:rFonts w:ascii="GHEA Grapalat" w:hAnsi="GHEA Grapalat"/>
              </w:rPr>
            </w:pPr>
          </w:p>
        </w:tc>
        <w:tc>
          <w:tcPr>
            <w:tcW w:w="1371" w:type="dxa"/>
          </w:tcPr>
          <w:p w14:paraId="4AE58D68" w14:textId="77777777" w:rsidR="00B763CB" w:rsidRPr="00157C6E" w:rsidRDefault="00B763CB" w:rsidP="00FE07A2">
            <w:pPr>
              <w:spacing w:line="360" w:lineRule="auto"/>
              <w:jc w:val="center"/>
              <w:rPr>
                <w:rFonts w:ascii="GHEA Grapalat" w:hAnsi="GHEA Grapalat"/>
              </w:rPr>
            </w:pPr>
          </w:p>
        </w:tc>
        <w:tc>
          <w:tcPr>
            <w:tcW w:w="1370" w:type="dxa"/>
          </w:tcPr>
          <w:p w14:paraId="636E9C2E" w14:textId="77777777" w:rsidR="00B763CB" w:rsidRPr="00D1651B" w:rsidRDefault="00B763CB" w:rsidP="00FE07A2">
            <w:pPr>
              <w:spacing w:line="360" w:lineRule="auto"/>
              <w:jc w:val="center"/>
              <w:rPr>
                <w:rFonts w:ascii="GHEA Grapalat" w:hAnsi="GHEA Grapalat"/>
              </w:rPr>
            </w:pPr>
          </w:p>
        </w:tc>
        <w:tc>
          <w:tcPr>
            <w:tcW w:w="1596" w:type="dxa"/>
          </w:tcPr>
          <w:p w14:paraId="256A82E7" w14:textId="77777777" w:rsidR="00B763CB" w:rsidRDefault="00B763CB" w:rsidP="00FE07A2">
            <w:pPr>
              <w:spacing w:line="360" w:lineRule="auto"/>
              <w:jc w:val="center"/>
              <w:rPr>
                <w:rFonts w:ascii="GHEA Grapalat" w:hAnsi="GHEA Grapalat"/>
              </w:rPr>
            </w:pPr>
            <w:r>
              <w:rPr>
                <w:rFonts w:ascii="Sylfaen" w:hAnsi="Sylfaen"/>
              </w:rPr>
              <w:t>23193333,33</w:t>
            </w:r>
          </w:p>
        </w:tc>
      </w:tr>
      <w:tr w:rsidR="00B763CB" w:rsidRPr="00157C6E" w14:paraId="6CA508AD" w14:textId="77777777" w:rsidTr="00FE07A2">
        <w:tc>
          <w:tcPr>
            <w:tcW w:w="619" w:type="dxa"/>
          </w:tcPr>
          <w:p w14:paraId="06A3BD0D" w14:textId="77777777" w:rsidR="00B763CB" w:rsidRPr="00157C6E" w:rsidRDefault="00B763CB" w:rsidP="00FE07A2">
            <w:pPr>
              <w:spacing w:line="360" w:lineRule="auto"/>
              <w:jc w:val="center"/>
              <w:rPr>
                <w:rFonts w:ascii="GHEA Grapalat" w:hAnsi="GHEA Grapalat"/>
                <w:lang w:val="hy-AM"/>
              </w:rPr>
            </w:pPr>
          </w:p>
        </w:tc>
        <w:tc>
          <w:tcPr>
            <w:tcW w:w="4382" w:type="dxa"/>
          </w:tcPr>
          <w:p w14:paraId="52984A41" w14:textId="77777777" w:rsidR="00B763CB" w:rsidRPr="00157C6E" w:rsidRDefault="00B763CB" w:rsidP="00FE07A2">
            <w:pPr>
              <w:spacing w:line="360" w:lineRule="auto"/>
              <w:rPr>
                <w:rFonts w:ascii="GHEA Grapalat" w:hAnsi="GHEA Grapalat"/>
              </w:rPr>
            </w:pPr>
            <w:r w:rsidRPr="00157C6E">
              <w:t>Всего</w:t>
            </w:r>
          </w:p>
        </w:tc>
        <w:tc>
          <w:tcPr>
            <w:tcW w:w="1283" w:type="dxa"/>
          </w:tcPr>
          <w:p w14:paraId="376588BB" w14:textId="77777777" w:rsidR="00B763CB" w:rsidRPr="00157C6E" w:rsidRDefault="00B763CB" w:rsidP="00FE07A2">
            <w:pPr>
              <w:spacing w:line="360" w:lineRule="auto"/>
              <w:jc w:val="center"/>
              <w:rPr>
                <w:rFonts w:ascii="GHEA Grapalat" w:hAnsi="GHEA Grapalat"/>
              </w:rPr>
            </w:pPr>
          </w:p>
        </w:tc>
        <w:tc>
          <w:tcPr>
            <w:tcW w:w="1371" w:type="dxa"/>
          </w:tcPr>
          <w:p w14:paraId="4D3B326B" w14:textId="77777777" w:rsidR="00B763CB" w:rsidRPr="00157C6E" w:rsidRDefault="00B763CB" w:rsidP="00FE07A2">
            <w:pPr>
              <w:spacing w:line="360" w:lineRule="auto"/>
              <w:jc w:val="center"/>
              <w:rPr>
                <w:rFonts w:ascii="GHEA Grapalat" w:hAnsi="GHEA Grapalat"/>
              </w:rPr>
            </w:pPr>
          </w:p>
        </w:tc>
        <w:tc>
          <w:tcPr>
            <w:tcW w:w="1370" w:type="dxa"/>
          </w:tcPr>
          <w:p w14:paraId="730A0D75" w14:textId="77777777" w:rsidR="00B763CB" w:rsidRPr="00D1651B" w:rsidRDefault="00B763CB" w:rsidP="00FE07A2">
            <w:pPr>
              <w:spacing w:line="360" w:lineRule="auto"/>
              <w:jc w:val="center"/>
              <w:rPr>
                <w:rFonts w:ascii="GHEA Grapalat" w:hAnsi="GHEA Grapalat"/>
              </w:rPr>
            </w:pPr>
          </w:p>
        </w:tc>
        <w:tc>
          <w:tcPr>
            <w:tcW w:w="1596" w:type="dxa"/>
          </w:tcPr>
          <w:p w14:paraId="63B3327E" w14:textId="77777777" w:rsidR="00B763CB" w:rsidRDefault="00B763CB" w:rsidP="00FE07A2">
            <w:pPr>
              <w:spacing w:line="360" w:lineRule="auto"/>
              <w:jc w:val="center"/>
              <w:rPr>
                <w:rFonts w:ascii="GHEA Grapalat" w:hAnsi="GHEA Grapalat"/>
                <w:b/>
                <w:bCs/>
              </w:rPr>
            </w:pPr>
            <w:r w:rsidRPr="00F058D6">
              <w:rPr>
                <w:rFonts w:ascii="Sylfaen" w:hAnsi="Sylfaen"/>
              </w:rPr>
              <w:t>139160000</w:t>
            </w:r>
          </w:p>
        </w:tc>
      </w:tr>
    </w:tbl>
    <w:p w14:paraId="7237ED56" w14:textId="77777777" w:rsidR="009808DD" w:rsidRPr="009808DD" w:rsidRDefault="009808DD" w:rsidP="003C69D1">
      <w:pPr>
        <w:widowControl w:val="0"/>
        <w:ind w:firstLine="567"/>
        <w:jc w:val="center"/>
        <w:rPr>
          <w:rFonts w:ascii="GHEA Grapalat" w:hAnsi="GHEA Grapalat"/>
          <w:b/>
          <w:sz w:val="28"/>
          <w:szCs w:val="28"/>
        </w:rPr>
      </w:pPr>
    </w:p>
    <w:p w14:paraId="29FCBA46" w14:textId="77777777" w:rsidR="0063322F" w:rsidRDefault="0063322F" w:rsidP="003C69D1">
      <w:pPr>
        <w:widowControl w:val="0"/>
        <w:ind w:firstLine="567"/>
        <w:jc w:val="center"/>
        <w:rPr>
          <w:rFonts w:ascii="GHEA Grapalat" w:hAnsi="GHEA Grapalat"/>
          <w:b/>
          <w:sz w:val="28"/>
          <w:szCs w:val="28"/>
        </w:rPr>
      </w:pPr>
    </w:p>
    <w:p w14:paraId="25612F7B" w14:textId="77777777" w:rsidR="0095106A" w:rsidRDefault="0095106A" w:rsidP="003C69D1">
      <w:pPr>
        <w:widowControl w:val="0"/>
        <w:ind w:firstLine="567"/>
        <w:jc w:val="center"/>
        <w:rPr>
          <w:rFonts w:ascii="Sylfaen" w:hAnsi="Sylfaen"/>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C69D1">
            <w:pPr>
              <w:widowControl w:val="0"/>
              <w:ind w:firstLine="34"/>
              <w:jc w:val="center"/>
              <w:rPr>
                <w:rFonts w:ascii="GHEA Grapalat" w:hAnsi="GHEA Grapalat"/>
              </w:rPr>
            </w:pPr>
          </w:p>
        </w:tc>
        <w:tc>
          <w:tcPr>
            <w:tcW w:w="4343" w:type="dxa"/>
          </w:tcPr>
          <w:p w14:paraId="100D6BE9"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r>
    </w:tbl>
    <w:p w14:paraId="5AC6FDA5" w14:textId="77777777" w:rsidR="00257C2F" w:rsidRDefault="00257C2F" w:rsidP="003C69D1">
      <w:pPr>
        <w:widowControl w:val="0"/>
        <w:ind w:firstLine="567"/>
        <w:jc w:val="right"/>
        <w:rPr>
          <w:rFonts w:ascii="GHEA Grapalat" w:hAnsi="GHEA Grapalat"/>
          <w:i/>
        </w:rPr>
        <w:sectPr w:rsidR="00257C2F" w:rsidSect="00257C2F">
          <w:footnotePr>
            <w:pos w:val="beneathText"/>
          </w:footnotePr>
          <w:type w:val="nextColumn"/>
          <w:pgSz w:w="16840" w:h="11907" w:orient="landscape" w:code="9"/>
          <w:pgMar w:top="1411" w:right="994" w:bottom="1411" w:left="1411" w:header="562" w:footer="562" w:gutter="0"/>
          <w:cols w:space="720"/>
          <w:docGrid w:linePitch="326"/>
        </w:sectPr>
      </w:pPr>
    </w:p>
    <w:p w14:paraId="10729A07" w14:textId="14A25711" w:rsidR="00BB28C8" w:rsidRPr="009F3DC7" w:rsidRDefault="00BB28C8" w:rsidP="003C69D1">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3C69D1">
      <w:pPr>
        <w:widowControl w:val="0"/>
        <w:ind w:firstLine="567"/>
        <w:jc w:val="center"/>
        <w:rPr>
          <w:rFonts w:ascii="GHEA Grapalat" w:hAnsi="GHEA Grapalat" w:cs="Sylfaen"/>
          <w:b/>
        </w:rPr>
      </w:pPr>
    </w:p>
    <w:p w14:paraId="54238E4F"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C69D1">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4"/>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3C69D1">
            <w:pPr>
              <w:widowControl w:val="0"/>
              <w:jc w:val="both"/>
              <w:rPr>
                <w:rFonts w:ascii="GHEA Grapalat" w:hAnsi="GHEA Grapalat"/>
                <w:sz w:val="20"/>
                <w:szCs w:val="20"/>
              </w:rPr>
            </w:pPr>
          </w:p>
        </w:tc>
        <w:tc>
          <w:tcPr>
            <w:tcW w:w="4142" w:type="dxa"/>
            <w:vMerge/>
          </w:tcPr>
          <w:p w14:paraId="45988DF6" w14:textId="77777777" w:rsidR="00BB28C8" w:rsidRPr="00517562" w:rsidRDefault="00BB28C8" w:rsidP="003C69D1">
            <w:pPr>
              <w:widowControl w:val="0"/>
              <w:rPr>
                <w:rFonts w:ascii="GHEA Grapalat" w:hAnsi="GHEA Grapalat"/>
                <w:sz w:val="20"/>
                <w:szCs w:val="20"/>
              </w:rPr>
            </w:pPr>
          </w:p>
        </w:tc>
        <w:tc>
          <w:tcPr>
            <w:tcW w:w="3060" w:type="dxa"/>
            <w:vAlign w:val="center"/>
          </w:tcPr>
          <w:p w14:paraId="088AE62B"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Конец</w:t>
            </w:r>
          </w:p>
        </w:tc>
      </w:tr>
      <w:tr w:rsidR="008164BA" w:rsidRPr="009F3DC7" w14:paraId="7DFF6DC1" w14:textId="77777777" w:rsidTr="00BD5031">
        <w:trPr>
          <w:trHeight w:val="586"/>
          <w:jc w:val="center"/>
        </w:trPr>
        <w:tc>
          <w:tcPr>
            <w:tcW w:w="816" w:type="dxa"/>
            <w:vAlign w:val="center"/>
          </w:tcPr>
          <w:p w14:paraId="0B08565D" w14:textId="2030A33F" w:rsidR="008164BA" w:rsidRPr="00521B73" w:rsidRDefault="0029416F" w:rsidP="003C69D1">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7A49426B" w:rsidR="008164BA" w:rsidRPr="00DB6DC5" w:rsidRDefault="00B763CB" w:rsidP="003C69D1">
            <w:pPr>
              <w:widowControl w:val="0"/>
              <w:rPr>
                <w:rFonts w:ascii="GHEA Grapalat" w:hAnsi="GHEA Grapalat" w:cs="Sylfaen"/>
                <w:bCs/>
                <w:sz w:val="20"/>
                <w:szCs w:val="22"/>
              </w:rPr>
            </w:pPr>
            <w:r w:rsidRPr="00B763CB">
              <w:rPr>
                <w:rFonts w:ascii="GHEA Grapalat" w:hAnsi="GHEA Grapalat" w:cs="Sylfaen"/>
                <w:bCs/>
                <w:sz w:val="20"/>
                <w:szCs w:val="22"/>
                <w:lang w:val="hy-AM"/>
              </w:rPr>
              <w:t>поставку работ по асфальтированию дворовых территорий и междворовых дорог на территории административного района Малатия-Себастия</w:t>
            </w:r>
          </w:p>
        </w:tc>
        <w:tc>
          <w:tcPr>
            <w:tcW w:w="3060" w:type="dxa"/>
          </w:tcPr>
          <w:p w14:paraId="643336AC" w14:textId="22C82A65" w:rsidR="008164BA" w:rsidRPr="00BD5031" w:rsidRDefault="005B3335" w:rsidP="003C69D1">
            <w:pPr>
              <w:widowControl w:val="0"/>
              <w:rPr>
                <w:rFonts w:ascii="GHEA Grapalat" w:hAnsi="GHEA Grapalat" w:cs="Sylfaen"/>
                <w:bCs/>
                <w:sz w:val="20"/>
                <w:szCs w:val="22"/>
                <w:lang w:val="hy-AM"/>
              </w:rPr>
            </w:pPr>
            <w:r w:rsidRPr="005B3335">
              <w:rPr>
                <w:rFonts w:ascii="GHEA Grapalat" w:hAnsi="GHEA Grapalat" w:cs="Sylfaen"/>
                <w:bCs/>
                <w:sz w:val="20"/>
                <w:szCs w:val="22"/>
                <w:lang w:val="hy-AM"/>
              </w:rPr>
              <w:t>Контракт вступает в силу с даты вступления в силу контракта</w:t>
            </w:r>
            <w:r w:rsidR="00355792">
              <w:rPr>
                <w:rFonts w:ascii="GHEA Grapalat" w:hAnsi="GHEA Grapalat" w:cs="Sylfaen"/>
                <w:bCs/>
                <w:sz w:val="20"/>
                <w:szCs w:val="22"/>
              </w:rPr>
              <w:t xml:space="preserve"> (соглашения)</w:t>
            </w:r>
            <w:r w:rsidRPr="005B3335">
              <w:rPr>
                <w:rFonts w:ascii="GHEA Grapalat" w:hAnsi="GHEA Grapalat" w:cs="Sylfaen"/>
                <w:bCs/>
                <w:sz w:val="20"/>
                <w:szCs w:val="22"/>
                <w:lang w:val="hy-AM"/>
              </w:rPr>
              <w:t xml:space="preserve"> на оказание услуг по техническому надзору за строительными работами </w:t>
            </w:r>
          </w:p>
        </w:tc>
        <w:tc>
          <w:tcPr>
            <w:tcW w:w="1980" w:type="dxa"/>
            <w:vAlign w:val="center"/>
          </w:tcPr>
          <w:p w14:paraId="1BC55FF8" w14:textId="64CAFF48" w:rsidR="008164BA" w:rsidRPr="00BD5031" w:rsidRDefault="00B763CB" w:rsidP="003C69D1">
            <w:pPr>
              <w:widowControl w:val="0"/>
              <w:jc w:val="center"/>
              <w:rPr>
                <w:rFonts w:ascii="GHEA Grapalat" w:hAnsi="GHEA Grapalat" w:cs="Sylfaen"/>
                <w:bCs/>
                <w:sz w:val="20"/>
                <w:szCs w:val="22"/>
                <w:lang w:val="hy-AM"/>
              </w:rPr>
            </w:pPr>
            <w:r w:rsidRPr="00BB0D28">
              <w:rPr>
                <w:rFonts w:ascii="Arial" w:hAnsi="Arial" w:cs="Arial"/>
                <w:sz w:val="20"/>
                <w:szCs w:val="20"/>
              </w:rPr>
              <w:t>265-й календарный день включитель</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3C69D1">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3C69D1">
            <w:pPr>
              <w:widowControl w:val="0"/>
              <w:jc w:val="center"/>
              <w:rPr>
                <w:rFonts w:ascii="GHEA Grapalat" w:hAnsi="GHEA Grapalat"/>
                <w:b/>
                <w:sz w:val="20"/>
                <w:szCs w:val="20"/>
              </w:rPr>
            </w:pPr>
          </w:p>
        </w:tc>
        <w:tc>
          <w:tcPr>
            <w:tcW w:w="1980" w:type="dxa"/>
            <w:vAlign w:val="center"/>
          </w:tcPr>
          <w:p w14:paraId="2E574D9B" w14:textId="77777777" w:rsidR="00521B73" w:rsidRPr="00517562" w:rsidRDefault="00521B73" w:rsidP="003C69D1">
            <w:pPr>
              <w:widowControl w:val="0"/>
              <w:jc w:val="center"/>
              <w:rPr>
                <w:rFonts w:ascii="GHEA Grapalat" w:hAnsi="GHEA Grapalat"/>
                <w:b/>
                <w:sz w:val="20"/>
                <w:szCs w:val="20"/>
              </w:rPr>
            </w:pPr>
          </w:p>
        </w:tc>
      </w:tr>
    </w:tbl>
    <w:p w14:paraId="19BE512C" w14:textId="77777777" w:rsidR="00BB28C8" w:rsidRPr="009F3DC7" w:rsidRDefault="00BB28C8" w:rsidP="003C69D1">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C69D1">
            <w:pPr>
              <w:widowControl w:val="0"/>
              <w:jc w:val="center"/>
              <w:rPr>
                <w:rFonts w:ascii="GHEA Grapalat" w:hAnsi="GHEA Grapalat"/>
              </w:rPr>
            </w:pPr>
          </w:p>
        </w:tc>
        <w:tc>
          <w:tcPr>
            <w:tcW w:w="4343" w:type="dxa"/>
          </w:tcPr>
          <w:p w14:paraId="767751B7"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3C69D1">
      <w:pPr>
        <w:widowControl w:val="0"/>
        <w:ind w:firstLine="567"/>
        <w:jc w:val="right"/>
        <w:rPr>
          <w:rFonts w:ascii="GHEA Grapalat" w:hAnsi="GHEA Grapalat"/>
          <w:i/>
        </w:rPr>
      </w:pPr>
    </w:p>
    <w:p w14:paraId="0C1287EB" w14:textId="77777777" w:rsidR="00676238" w:rsidRDefault="00676238" w:rsidP="003C69D1">
      <w:pPr>
        <w:widowControl w:val="0"/>
        <w:ind w:firstLine="567"/>
        <w:jc w:val="right"/>
        <w:rPr>
          <w:rFonts w:ascii="GHEA Grapalat" w:hAnsi="GHEA Grapalat"/>
          <w:i/>
        </w:rPr>
      </w:pPr>
    </w:p>
    <w:p w14:paraId="7C7C557D" w14:textId="77777777" w:rsidR="00676238" w:rsidRDefault="00676238" w:rsidP="003C69D1">
      <w:pPr>
        <w:widowControl w:val="0"/>
        <w:ind w:firstLine="567"/>
        <w:jc w:val="right"/>
        <w:rPr>
          <w:rFonts w:ascii="GHEA Grapalat" w:hAnsi="GHEA Grapalat"/>
          <w:i/>
        </w:rPr>
      </w:pPr>
    </w:p>
    <w:p w14:paraId="1D48F62B" w14:textId="77777777" w:rsidR="00676238" w:rsidRDefault="00676238" w:rsidP="003C69D1">
      <w:pPr>
        <w:widowControl w:val="0"/>
        <w:ind w:firstLine="567"/>
        <w:jc w:val="right"/>
        <w:rPr>
          <w:rFonts w:ascii="GHEA Grapalat" w:hAnsi="GHEA Grapalat"/>
          <w:i/>
        </w:rPr>
      </w:pPr>
    </w:p>
    <w:p w14:paraId="313BA74B" w14:textId="77777777" w:rsidR="00676238" w:rsidRDefault="00676238" w:rsidP="003C69D1">
      <w:pPr>
        <w:widowControl w:val="0"/>
        <w:ind w:firstLine="567"/>
        <w:jc w:val="right"/>
        <w:rPr>
          <w:rFonts w:ascii="GHEA Grapalat" w:hAnsi="GHEA Grapalat"/>
          <w:i/>
        </w:rPr>
      </w:pPr>
    </w:p>
    <w:p w14:paraId="1C243D9C" w14:textId="77777777" w:rsidR="000315AA" w:rsidRDefault="000315AA" w:rsidP="003C69D1">
      <w:pPr>
        <w:widowControl w:val="0"/>
        <w:ind w:firstLine="567"/>
        <w:jc w:val="right"/>
        <w:rPr>
          <w:rFonts w:ascii="GHEA Grapalat" w:hAnsi="GHEA Grapalat"/>
          <w:i/>
        </w:rPr>
      </w:pPr>
    </w:p>
    <w:p w14:paraId="5058D2C4" w14:textId="77777777" w:rsidR="005F4F37" w:rsidRDefault="005F4F37" w:rsidP="003C69D1">
      <w:pPr>
        <w:widowControl w:val="0"/>
        <w:ind w:firstLine="567"/>
        <w:jc w:val="right"/>
        <w:rPr>
          <w:rFonts w:ascii="GHEA Grapalat" w:hAnsi="GHEA Grapalat"/>
          <w:i/>
        </w:rPr>
      </w:pPr>
    </w:p>
    <w:p w14:paraId="1365DCE6" w14:textId="77777777" w:rsidR="005F4F37" w:rsidRDefault="005F4F37" w:rsidP="003C69D1">
      <w:pPr>
        <w:widowControl w:val="0"/>
        <w:ind w:firstLine="567"/>
        <w:jc w:val="right"/>
        <w:rPr>
          <w:rFonts w:ascii="GHEA Grapalat" w:hAnsi="GHEA Grapalat"/>
          <w:i/>
        </w:rPr>
      </w:pPr>
    </w:p>
    <w:p w14:paraId="0CD8EC84" w14:textId="77777777" w:rsidR="005F4F37" w:rsidRDefault="005F4F37" w:rsidP="003C69D1">
      <w:pPr>
        <w:widowControl w:val="0"/>
        <w:ind w:firstLine="567"/>
        <w:jc w:val="right"/>
        <w:rPr>
          <w:rFonts w:ascii="GHEA Grapalat" w:hAnsi="GHEA Grapalat"/>
          <w:i/>
        </w:rPr>
      </w:pPr>
    </w:p>
    <w:p w14:paraId="172C9A7C" w14:textId="77777777" w:rsidR="005F4F37" w:rsidRDefault="005F4F37" w:rsidP="003C69D1">
      <w:pPr>
        <w:widowControl w:val="0"/>
        <w:ind w:firstLine="567"/>
        <w:jc w:val="right"/>
        <w:rPr>
          <w:rFonts w:ascii="GHEA Grapalat" w:hAnsi="GHEA Grapalat"/>
          <w:i/>
        </w:rPr>
      </w:pPr>
    </w:p>
    <w:p w14:paraId="1ED104C5" w14:textId="77777777" w:rsidR="005F4F37" w:rsidRDefault="005F4F37" w:rsidP="003C69D1">
      <w:pPr>
        <w:widowControl w:val="0"/>
        <w:ind w:firstLine="567"/>
        <w:jc w:val="right"/>
        <w:rPr>
          <w:rFonts w:ascii="GHEA Grapalat" w:hAnsi="GHEA Grapalat"/>
          <w:i/>
        </w:rPr>
      </w:pPr>
    </w:p>
    <w:p w14:paraId="3DA5FCC1" w14:textId="77777777" w:rsidR="005F4F37" w:rsidRDefault="005F4F37" w:rsidP="003C69D1">
      <w:pPr>
        <w:widowControl w:val="0"/>
        <w:ind w:firstLine="567"/>
        <w:jc w:val="right"/>
        <w:rPr>
          <w:rFonts w:ascii="GHEA Grapalat" w:hAnsi="GHEA Grapalat"/>
          <w:i/>
        </w:rPr>
      </w:pPr>
    </w:p>
    <w:p w14:paraId="1FCA740B" w14:textId="77777777" w:rsidR="005F4F37" w:rsidRDefault="005F4F37" w:rsidP="003C69D1">
      <w:pPr>
        <w:widowControl w:val="0"/>
        <w:ind w:firstLine="567"/>
        <w:jc w:val="right"/>
        <w:rPr>
          <w:rFonts w:ascii="GHEA Grapalat" w:hAnsi="GHEA Grapalat"/>
          <w:i/>
        </w:rPr>
      </w:pPr>
    </w:p>
    <w:p w14:paraId="0CFE7BC9" w14:textId="77777777" w:rsidR="005F4F37" w:rsidRDefault="005F4F37" w:rsidP="003C69D1">
      <w:pPr>
        <w:widowControl w:val="0"/>
        <w:ind w:firstLine="567"/>
        <w:jc w:val="right"/>
        <w:rPr>
          <w:rFonts w:ascii="GHEA Grapalat" w:hAnsi="GHEA Grapalat"/>
          <w:i/>
        </w:rPr>
      </w:pPr>
    </w:p>
    <w:p w14:paraId="2CC2CA78" w14:textId="77777777" w:rsidR="005F4F37" w:rsidRDefault="005F4F37" w:rsidP="003C69D1">
      <w:pPr>
        <w:widowControl w:val="0"/>
        <w:ind w:firstLine="567"/>
        <w:jc w:val="right"/>
        <w:rPr>
          <w:rFonts w:ascii="GHEA Grapalat" w:hAnsi="GHEA Grapalat"/>
          <w:i/>
        </w:rPr>
      </w:pPr>
    </w:p>
    <w:p w14:paraId="2F135C43" w14:textId="77777777" w:rsidR="005F4F37" w:rsidRDefault="005F4F37" w:rsidP="003C69D1">
      <w:pPr>
        <w:widowControl w:val="0"/>
        <w:ind w:firstLine="567"/>
        <w:jc w:val="right"/>
        <w:rPr>
          <w:rFonts w:ascii="GHEA Grapalat" w:hAnsi="GHEA Grapalat"/>
          <w:i/>
        </w:rPr>
      </w:pPr>
    </w:p>
    <w:p w14:paraId="3AFA61CD" w14:textId="77777777" w:rsidR="005F4F37" w:rsidRDefault="005F4F37" w:rsidP="003C69D1">
      <w:pPr>
        <w:widowControl w:val="0"/>
        <w:ind w:firstLine="567"/>
        <w:jc w:val="right"/>
        <w:rPr>
          <w:rFonts w:ascii="GHEA Grapalat" w:hAnsi="GHEA Grapalat"/>
          <w:i/>
        </w:rPr>
      </w:pPr>
    </w:p>
    <w:p w14:paraId="776D5182" w14:textId="77777777" w:rsidR="005F4F37" w:rsidRDefault="005F4F37" w:rsidP="003C69D1">
      <w:pPr>
        <w:widowControl w:val="0"/>
        <w:ind w:firstLine="567"/>
        <w:jc w:val="right"/>
        <w:rPr>
          <w:rFonts w:ascii="GHEA Grapalat" w:hAnsi="GHEA Grapalat"/>
          <w:i/>
        </w:rPr>
      </w:pPr>
    </w:p>
    <w:p w14:paraId="31578F80" w14:textId="77777777" w:rsidR="005F4F37" w:rsidRDefault="005F4F37" w:rsidP="003C69D1">
      <w:pPr>
        <w:widowControl w:val="0"/>
        <w:ind w:firstLine="567"/>
        <w:jc w:val="right"/>
        <w:rPr>
          <w:rFonts w:ascii="GHEA Grapalat" w:hAnsi="GHEA Grapalat"/>
          <w:i/>
        </w:rPr>
      </w:pPr>
    </w:p>
    <w:p w14:paraId="63BCCBDE" w14:textId="77777777" w:rsidR="00B81EDB" w:rsidRDefault="00B81EDB" w:rsidP="003C69D1">
      <w:pPr>
        <w:widowControl w:val="0"/>
        <w:ind w:firstLine="567"/>
        <w:jc w:val="right"/>
        <w:rPr>
          <w:rFonts w:ascii="GHEA Grapalat" w:hAnsi="GHEA Grapalat"/>
          <w:i/>
        </w:rPr>
      </w:pPr>
    </w:p>
    <w:p w14:paraId="7BD31A88" w14:textId="77777777" w:rsidR="00B81EDB" w:rsidRDefault="00B81EDB" w:rsidP="003C69D1">
      <w:pPr>
        <w:widowControl w:val="0"/>
        <w:ind w:firstLine="567"/>
        <w:jc w:val="right"/>
        <w:rPr>
          <w:rFonts w:ascii="GHEA Grapalat" w:hAnsi="GHEA Grapalat"/>
          <w:i/>
        </w:rPr>
      </w:pPr>
    </w:p>
    <w:p w14:paraId="6439F261" w14:textId="77777777" w:rsidR="00B81EDB" w:rsidRDefault="00B81EDB" w:rsidP="003C69D1">
      <w:pPr>
        <w:widowControl w:val="0"/>
        <w:ind w:firstLine="567"/>
        <w:jc w:val="right"/>
        <w:rPr>
          <w:rFonts w:ascii="GHEA Grapalat" w:hAnsi="GHEA Grapalat"/>
          <w:i/>
        </w:rPr>
      </w:pPr>
    </w:p>
    <w:p w14:paraId="3445BA27" w14:textId="6CADD7BA"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3C69D1">
      <w:pPr>
        <w:widowControl w:val="0"/>
        <w:tabs>
          <w:tab w:val="left" w:pos="9540"/>
        </w:tabs>
        <w:ind w:firstLine="567"/>
        <w:jc w:val="center"/>
        <w:rPr>
          <w:rFonts w:ascii="GHEA Grapalat" w:hAnsi="GHEA Grapalat"/>
        </w:rPr>
      </w:pPr>
    </w:p>
    <w:p w14:paraId="6FFB7F45" w14:textId="77777777" w:rsidR="00BB28C8" w:rsidRPr="00685FDC" w:rsidRDefault="00BB28C8" w:rsidP="003C69D1">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5"/>
        <w:t>*</w:t>
      </w:r>
    </w:p>
    <w:p w14:paraId="1E4E6DFC" w14:textId="77777777" w:rsidR="00BB28C8" w:rsidRPr="009F3DC7" w:rsidRDefault="00BB28C8" w:rsidP="003C69D1">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3C69D1">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3C69D1">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3C69D1">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3C69D1">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5FD3D724" w:rsidR="00EF3E3E" w:rsidRPr="0084361A" w:rsidRDefault="00EF3E3E" w:rsidP="003C69D1">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44FBF">
              <w:rPr>
                <w:rFonts w:ascii="GHEA Grapalat" w:eastAsia="Calibri" w:hAnsi="GHEA Grapalat" w:cs="Calibri"/>
                <w:sz w:val="16"/>
                <w:szCs w:val="16"/>
              </w:rPr>
              <w:t>5</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6"/>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3C69D1">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32221D" w:rsidRPr="0084361A" w14:paraId="2532CE43" w14:textId="77777777" w:rsidTr="00897352">
        <w:trPr>
          <w:cantSplit/>
          <w:trHeight w:val="1367"/>
        </w:trPr>
        <w:tc>
          <w:tcPr>
            <w:tcW w:w="708" w:type="dxa"/>
            <w:vAlign w:val="center"/>
          </w:tcPr>
          <w:p w14:paraId="795342E8" w14:textId="77777777" w:rsidR="0032221D" w:rsidRPr="0084361A" w:rsidRDefault="0032221D" w:rsidP="0032221D">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0A3AAF80" w14:textId="5D49ADF4" w:rsidR="0032221D" w:rsidRPr="003D7FDF" w:rsidRDefault="00B763CB" w:rsidP="0032221D">
            <w:pPr>
              <w:suppressAutoHyphens/>
              <w:ind w:left="-158" w:right="-108"/>
              <w:jc w:val="center"/>
              <w:rPr>
                <w:rFonts w:ascii="Calibri" w:eastAsia="Calibri" w:hAnsi="Calibri" w:cs="Calibri"/>
                <w:lang w:val="hy-AM"/>
              </w:rPr>
            </w:pPr>
            <w:r w:rsidRPr="00BB0D28">
              <w:rPr>
                <w:rFonts w:ascii="Sylfaen" w:hAnsi="Sylfaen"/>
                <w:sz w:val="20"/>
                <w:szCs w:val="20"/>
              </w:rPr>
              <w:t>45231187/550</w:t>
            </w:r>
          </w:p>
        </w:tc>
        <w:tc>
          <w:tcPr>
            <w:tcW w:w="1276" w:type="dxa"/>
            <w:vAlign w:val="center"/>
          </w:tcPr>
          <w:p w14:paraId="086B86AA" w14:textId="5552307E" w:rsidR="0032221D" w:rsidRPr="00B81EDB" w:rsidRDefault="00B763CB" w:rsidP="0032221D">
            <w:pPr>
              <w:suppressAutoHyphens/>
              <w:jc w:val="center"/>
              <w:rPr>
                <w:rFonts w:ascii="Calibri" w:eastAsia="Calibri" w:hAnsi="Calibri" w:cs="Calibri"/>
              </w:rPr>
            </w:pPr>
            <w:r w:rsidRPr="00B763CB">
              <w:rPr>
                <w:rFonts w:ascii="GHEA Grapalat" w:hAnsi="GHEA Grapalat" w:cs="Sylfaen"/>
                <w:bCs/>
                <w:sz w:val="20"/>
                <w:szCs w:val="22"/>
                <w:lang w:val="hy-AM"/>
              </w:rPr>
              <w:t>поставку работ по асфальтированию дворовых территорий и междворовых дорог на территории административного района Малатия-Себастия</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tcPr>
          <w:p w14:paraId="2019CDF9" w14:textId="4A6B8A4E" w:rsidR="0032221D" w:rsidRPr="008B30E0" w:rsidRDefault="00C44FBF" w:rsidP="0032221D">
            <w:pPr>
              <w:jc w:val="center"/>
              <w:rPr>
                <w:rFonts w:ascii="GHEA Grapalat" w:hAnsi="GHEA Grapalat" w:cs="Calibri"/>
                <w:color w:val="000000"/>
                <w:sz w:val="20"/>
                <w:szCs w:val="20"/>
              </w:rPr>
            </w:pPr>
            <w:r w:rsidRPr="0089784C">
              <w:rPr>
                <w:rFonts w:ascii="GHEA Grapalat" w:hAnsi="GHEA Grapalat"/>
                <w:sz w:val="16"/>
                <w:szCs w:val="16"/>
                <w:lang w:val="pt-BR"/>
              </w:rPr>
              <w:t>%</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8FF955D" w14:textId="1F0051DD" w:rsidR="0032221D" w:rsidRPr="008B30E0" w:rsidRDefault="00C44FBF" w:rsidP="0032221D">
            <w:pPr>
              <w:jc w:val="center"/>
              <w:rPr>
                <w:rFonts w:ascii="GHEA Grapalat" w:hAnsi="GHEA Grapalat" w:cs="Calibri"/>
                <w:color w:val="000000"/>
                <w:sz w:val="20"/>
                <w:szCs w:val="20"/>
              </w:rPr>
            </w:pPr>
            <w:r w:rsidRPr="0089784C">
              <w:rPr>
                <w:rFonts w:ascii="GHEA Grapalat" w:hAnsi="GHEA Grapalat"/>
                <w:sz w:val="16"/>
                <w:szCs w:val="16"/>
                <w:lang w:val="pt-BR"/>
              </w:rPr>
              <w:t>%</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2011C457" w14:textId="136E0A68" w:rsidR="0032221D" w:rsidRPr="00B47695" w:rsidRDefault="00C44FBF"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w:t>
            </w:r>
          </w:p>
        </w:tc>
        <w:tc>
          <w:tcPr>
            <w:tcW w:w="567" w:type="dxa"/>
            <w:tcBorders>
              <w:top w:val="single" w:sz="4" w:space="0" w:color="auto"/>
              <w:left w:val="nil"/>
              <w:bottom w:val="single" w:sz="4" w:space="0" w:color="auto"/>
              <w:right w:val="single" w:sz="4" w:space="0" w:color="auto"/>
            </w:tcBorders>
            <w:shd w:val="clear" w:color="000000" w:fill="FFFFFF"/>
          </w:tcPr>
          <w:p w14:paraId="68E294E3" w14:textId="77777777" w:rsidR="0032221D" w:rsidRPr="0089784C" w:rsidRDefault="0032221D" w:rsidP="0032221D">
            <w:pPr>
              <w:jc w:val="center"/>
              <w:rPr>
                <w:rFonts w:ascii="GHEA Grapalat" w:hAnsi="GHEA Grapalat"/>
                <w:sz w:val="16"/>
                <w:szCs w:val="16"/>
                <w:lang w:val="pt-BR"/>
              </w:rPr>
            </w:pPr>
          </w:p>
          <w:p w14:paraId="5776BB07" w14:textId="77777777" w:rsidR="0032221D" w:rsidRPr="0089784C" w:rsidRDefault="0032221D" w:rsidP="0032221D">
            <w:pPr>
              <w:jc w:val="center"/>
              <w:rPr>
                <w:rFonts w:ascii="GHEA Grapalat" w:hAnsi="GHEA Grapalat"/>
                <w:sz w:val="16"/>
                <w:szCs w:val="16"/>
                <w:lang w:val="pt-BR"/>
              </w:rPr>
            </w:pPr>
          </w:p>
          <w:p w14:paraId="64A5EFE1" w14:textId="0F4B0C6F" w:rsidR="0032221D" w:rsidRPr="006F5DE0"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5CC41209" w14:textId="77777777" w:rsidR="0032221D" w:rsidRPr="0089784C" w:rsidRDefault="0032221D" w:rsidP="0032221D">
            <w:pPr>
              <w:jc w:val="center"/>
              <w:rPr>
                <w:rFonts w:ascii="GHEA Grapalat" w:hAnsi="GHEA Grapalat"/>
                <w:sz w:val="16"/>
                <w:szCs w:val="16"/>
                <w:lang w:val="pt-BR"/>
              </w:rPr>
            </w:pPr>
          </w:p>
          <w:p w14:paraId="68F4BA09" w14:textId="77777777" w:rsidR="0032221D" w:rsidRPr="0089784C" w:rsidRDefault="0032221D" w:rsidP="0032221D">
            <w:pPr>
              <w:jc w:val="center"/>
              <w:rPr>
                <w:rFonts w:ascii="GHEA Grapalat" w:hAnsi="GHEA Grapalat"/>
                <w:sz w:val="16"/>
                <w:szCs w:val="16"/>
                <w:lang w:val="pt-BR"/>
              </w:rPr>
            </w:pPr>
          </w:p>
          <w:p w14:paraId="4CF0865F" w14:textId="2F7E7D06" w:rsidR="0032221D" w:rsidRPr="00A14496"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69EF8A8D" w14:textId="77777777" w:rsidR="0032221D" w:rsidRPr="0089784C" w:rsidRDefault="0032221D" w:rsidP="0032221D">
            <w:pPr>
              <w:jc w:val="center"/>
              <w:rPr>
                <w:rFonts w:ascii="GHEA Grapalat" w:hAnsi="GHEA Grapalat"/>
                <w:sz w:val="16"/>
                <w:szCs w:val="16"/>
                <w:lang w:val="pt-BR"/>
              </w:rPr>
            </w:pPr>
          </w:p>
          <w:p w14:paraId="25A33E1B" w14:textId="77777777" w:rsidR="0032221D" w:rsidRPr="0089784C" w:rsidRDefault="0032221D" w:rsidP="0032221D">
            <w:pPr>
              <w:jc w:val="center"/>
              <w:rPr>
                <w:rFonts w:ascii="GHEA Grapalat" w:hAnsi="GHEA Grapalat"/>
                <w:sz w:val="16"/>
                <w:szCs w:val="16"/>
                <w:lang w:val="pt-BR"/>
              </w:rPr>
            </w:pPr>
          </w:p>
          <w:p w14:paraId="425FB91D" w14:textId="650F2590"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51" w:type="dxa"/>
            <w:tcBorders>
              <w:top w:val="single" w:sz="4" w:space="0" w:color="auto"/>
              <w:left w:val="nil"/>
              <w:bottom w:val="single" w:sz="4" w:space="0" w:color="auto"/>
              <w:right w:val="single" w:sz="4" w:space="0" w:color="auto"/>
            </w:tcBorders>
            <w:shd w:val="clear" w:color="auto" w:fill="auto"/>
          </w:tcPr>
          <w:p w14:paraId="45979838" w14:textId="77777777" w:rsidR="0032221D" w:rsidRPr="0089784C" w:rsidRDefault="0032221D" w:rsidP="0032221D">
            <w:pPr>
              <w:jc w:val="center"/>
              <w:rPr>
                <w:rFonts w:ascii="GHEA Grapalat" w:hAnsi="GHEA Grapalat"/>
                <w:sz w:val="16"/>
                <w:szCs w:val="16"/>
                <w:lang w:val="pt-BR"/>
              </w:rPr>
            </w:pPr>
          </w:p>
          <w:p w14:paraId="63B77655" w14:textId="77777777" w:rsidR="0032221D" w:rsidRPr="0089784C" w:rsidRDefault="0032221D" w:rsidP="0032221D">
            <w:pPr>
              <w:jc w:val="center"/>
              <w:rPr>
                <w:rFonts w:ascii="GHEA Grapalat" w:hAnsi="GHEA Grapalat"/>
                <w:sz w:val="16"/>
                <w:szCs w:val="16"/>
                <w:lang w:val="pt-BR"/>
              </w:rPr>
            </w:pPr>
          </w:p>
          <w:p w14:paraId="6D4D55C3" w14:textId="35A1E6E4"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83" w:type="dxa"/>
            <w:tcBorders>
              <w:top w:val="single" w:sz="4" w:space="0" w:color="auto"/>
              <w:left w:val="nil"/>
              <w:bottom w:val="single" w:sz="4" w:space="0" w:color="auto"/>
              <w:right w:val="single" w:sz="4" w:space="0" w:color="auto"/>
            </w:tcBorders>
            <w:shd w:val="clear" w:color="auto" w:fill="auto"/>
          </w:tcPr>
          <w:p w14:paraId="0B3156DC" w14:textId="77777777" w:rsidR="0032221D" w:rsidRPr="0089784C" w:rsidRDefault="0032221D" w:rsidP="0032221D">
            <w:pPr>
              <w:jc w:val="center"/>
              <w:rPr>
                <w:rFonts w:ascii="GHEA Grapalat" w:hAnsi="GHEA Grapalat"/>
                <w:sz w:val="16"/>
                <w:szCs w:val="16"/>
                <w:lang w:val="pt-BR"/>
              </w:rPr>
            </w:pPr>
          </w:p>
          <w:p w14:paraId="7EDDDF5B" w14:textId="77777777" w:rsidR="0032221D" w:rsidRPr="0089784C" w:rsidRDefault="0032221D" w:rsidP="0032221D">
            <w:pPr>
              <w:jc w:val="center"/>
              <w:rPr>
                <w:rFonts w:ascii="GHEA Grapalat" w:hAnsi="GHEA Grapalat"/>
                <w:sz w:val="16"/>
                <w:szCs w:val="16"/>
                <w:lang w:val="pt-BR"/>
              </w:rPr>
            </w:pPr>
          </w:p>
          <w:p w14:paraId="4AE01DF0" w14:textId="330378B1"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2F9FAE9D" w14:textId="77777777" w:rsidR="0032221D" w:rsidRPr="0089784C" w:rsidRDefault="0032221D" w:rsidP="0032221D">
            <w:pPr>
              <w:jc w:val="center"/>
              <w:rPr>
                <w:rFonts w:ascii="GHEA Grapalat" w:hAnsi="GHEA Grapalat"/>
                <w:sz w:val="16"/>
                <w:szCs w:val="16"/>
                <w:lang w:val="pt-BR"/>
              </w:rPr>
            </w:pPr>
          </w:p>
          <w:p w14:paraId="1BFA7F6D" w14:textId="77777777" w:rsidR="0032221D" w:rsidRPr="0089784C" w:rsidRDefault="0032221D" w:rsidP="0032221D">
            <w:pPr>
              <w:jc w:val="center"/>
              <w:rPr>
                <w:rFonts w:ascii="GHEA Grapalat" w:hAnsi="GHEA Grapalat"/>
                <w:sz w:val="16"/>
                <w:szCs w:val="16"/>
                <w:lang w:val="pt-BR"/>
              </w:rPr>
            </w:pPr>
          </w:p>
          <w:p w14:paraId="12E96305" w14:textId="728D35CE"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6C00EAF8" w14:textId="77777777" w:rsidR="0032221D" w:rsidRPr="0089784C" w:rsidRDefault="0032221D" w:rsidP="0032221D">
            <w:pPr>
              <w:jc w:val="center"/>
              <w:rPr>
                <w:rFonts w:ascii="GHEA Grapalat" w:hAnsi="GHEA Grapalat"/>
                <w:sz w:val="16"/>
                <w:szCs w:val="16"/>
                <w:lang w:val="pt-BR"/>
              </w:rPr>
            </w:pPr>
          </w:p>
          <w:p w14:paraId="7A431E82" w14:textId="77777777" w:rsidR="0032221D" w:rsidRPr="0089784C" w:rsidRDefault="0032221D" w:rsidP="0032221D">
            <w:pPr>
              <w:jc w:val="center"/>
              <w:rPr>
                <w:rFonts w:ascii="GHEA Grapalat" w:hAnsi="GHEA Grapalat"/>
                <w:sz w:val="16"/>
                <w:szCs w:val="16"/>
                <w:lang w:val="pt-BR"/>
              </w:rPr>
            </w:pPr>
          </w:p>
          <w:p w14:paraId="1E8880B3" w14:textId="1E432E86" w:rsidR="0032221D" w:rsidRPr="00E71B18"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425" w:type="dxa"/>
            <w:tcBorders>
              <w:top w:val="single" w:sz="4" w:space="0" w:color="auto"/>
              <w:left w:val="nil"/>
              <w:bottom w:val="single" w:sz="4" w:space="0" w:color="auto"/>
              <w:right w:val="single" w:sz="4" w:space="0" w:color="auto"/>
            </w:tcBorders>
            <w:shd w:val="clear" w:color="auto" w:fill="auto"/>
          </w:tcPr>
          <w:p w14:paraId="3261349C" w14:textId="77777777" w:rsidR="0032221D" w:rsidRPr="0089784C" w:rsidRDefault="0032221D" w:rsidP="0032221D">
            <w:pPr>
              <w:jc w:val="center"/>
              <w:rPr>
                <w:rFonts w:ascii="GHEA Grapalat" w:hAnsi="GHEA Grapalat"/>
                <w:sz w:val="16"/>
                <w:szCs w:val="16"/>
                <w:lang w:val="pt-BR"/>
              </w:rPr>
            </w:pPr>
          </w:p>
          <w:p w14:paraId="562C1D9C" w14:textId="77777777" w:rsidR="0032221D" w:rsidRPr="0089784C" w:rsidRDefault="0032221D" w:rsidP="0032221D">
            <w:pPr>
              <w:jc w:val="center"/>
              <w:rPr>
                <w:rFonts w:ascii="GHEA Grapalat" w:hAnsi="GHEA Grapalat"/>
                <w:sz w:val="16"/>
                <w:szCs w:val="16"/>
                <w:lang w:val="pt-BR"/>
              </w:rPr>
            </w:pPr>
          </w:p>
          <w:p w14:paraId="75BE0A3F" w14:textId="45677CF3"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386F420B" w14:textId="77777777" w:rsidR="0032221D" w:rsidRPr="0089784C" w:rsidRDefault="0032221D" w:rsidP="0032221D">
            <w:pPr>
              <w:jc w:val="center"/>
              <w:rPr>
                <w:rFonts w:ascii="GHEA Grapalat" w:hAnsi="GHEA Grapalat"/>
                <w:sz w:val="16"/>
                <w:szCs w:val="16"/>
                <w:lang w:val="pt-BR"/>
              </w:rPr>
            </w:pPr>
          </w:p>
          <w:p w14:paraId="1F4569CE" w14:textId="77777777" w:rsidR="0032221D" w:rsidRPr="0089784C" w:rsidRDefault="0032221D" w:rsidP="0032221D">
            <w:pPr>
              <w:jc w:val="center"/>
              <w:rPr>
                <w:rFonts w:ascii="GHEA Grapalat" w:hAnsi="GHEA Grapalat"/>
                <w:sz w:val="16"/>
                <w:szCs w:val="16"/>
                <w:lang w:val="pt-BR"/>
              </w:rPr>
            </w:pPr>
          </w:p>
          <w:p w14:paraId="169C0E12" w14:textId="17D0EAAC" w:rsidR="0032221D" w:rsidRPr="00B47695" w:rsidRDefault="0032221D" w:rsidP="0032221D">
            <w:pPr>
              <w:ind w:left="113" w:right="113"/>
              <w:jc w:val="center"/>
              <w:rPr>
                <w:rFonts w:ascii="GHEA Grapalat" w:hAnsi="GHEA Grapalat" w:cs="Calibri"/>
                <w:color w:val="000000"/>
                <w:sz w:val="20"/>
                <w:szCs w:val="20"/>
              </w:rPr>
            </w:pPr>
            <w:r>
              <w:rPr>
                <w:rFonts w:ascii="GHEA Grapalat" w:hAnsi="GHEA Grapalat"/>
                <w:sz w:val="16"/>
                <w:szCs w:val="16"/>
                <w:lang w:val="hy-AM"/>
              </w:rPr>
              <w:t xml:space="preserve"> </w:t>
            </w:r>
            <w:r w:rsidRPr="0089784C">
              <w:rPr>
                <w:rFonts w:ascii="GHEA Grapalat" w:hAnsi="GHEA Grapalat"/>
                <w:sz w:val="16"/>
                <w:szCs w:val="16"/>
                <w:lang w:val="pt-BR"/>
              </w:rPr>
              <w:t>%</w:t>
            </w:r>
          </w:p>
        </w:tc>
        <w:tc>
          <w:tcPr>
            <w:tcW w:w="713" w:type="dxa"/>
            <w:tcBorders>
              <w:top w:val="single" w:sz="4" w:space="0" w:color="auto"/>
              <w:left w:val="nil"/>
              <w:bottom w:val="single" w:sz="4" w:space="0" w:color="auto"/>
              <w:right w:val="single" w:sz="4" w:space="0" w:color="auto"/>
            </w:tcBorders>
            <w:shd w:val="clear" w:color="000000" w:fill="FFFFFF"/>
            <w:textDirection w:val="btLr"/>
          </w:tcPr>
          <w:p w14:paraId="7BD493B0" w14:textId="414CFB4F" w:rsidR="0032221D" w:rsidRPr="00C44FBF" w:rsidRDefault="00C44FBF" w:rsidP="00C44FBF">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w:t>
            </w:r>
          </w:p>
        </w:tc>
      </w:tr>
    </w:tbl>
    <w:p w14:paraId="52DD6A5D" w14:textId="77777777" w:rsidR="00BB28C8" w:rsidRPr="00676BAE" w:rsidRDefault="00BB28C8" w:rsidP="003C69D1">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C69D1">
            <w:pPr>
              <w:widowControl w:val="0"/>
              <w:jc w:val="center"/>
              <w:rPr>
                <w:rFonts w:ascii="GHEA Grapalat" w:hAnsi="GHEA Grapalat"/>
              </w:rPr>
            </w:pPr>
          </w:p>
        </w:tc>
        <w:tc>
          <w:tcPr>
            <w:tcW w:w="4343" w:type="dxa"/>
          </w:tcPr>
          <w:p w14:paraId="0D63271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3C69D1">
      <w:pPr>
        <w:widowControl w:val="0"/>
        <w:ind w:firstLine="567"/>
        <w:rPr>
          <w:rFonts w:ascii="GHEA Grapalat" w:hAnsi="GHEA Grapalat"/>
        </w:rPr>
        <w:sectPr w:rsidR="00BB28C8" w:rsidRPr="009F3DC7" w:rsidSect="00257C2F">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3C69D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C69D1">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3C69D1">
      <w:pPr>
        <w:widowControl w:val="0"/>
        <w:ind w:left="567" w:right="566"/>
        <w:rPr>
          <w:rFonts w:ascii="GHEA Grapalat" w:hAnsi="GHEA Grapalat"/>
          <w:iCs/>
          <w:color w:val="000000"/>
        </w:rPr>
      </w:pPr>
    </w:p>
    <w:p w14:paraId="5704245A" w14:textId="77777777" w:rsidR="00BB28C8" w:rsidRPr="009F3DC7" w:rsidRDefault="00BB28C8" w:rsidP="003C69D1">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3C69D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3C69D1">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3C69D1">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3C69D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3C69D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C69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3C69D1">
      <w:pPr>
        <w:widowControl w:val="0"/>
        <w:ind w:firstLine="567"/>
        <w:jc w:val="both"/>
        <w:rPr>
          <w:rFonts w:ascii="GHEA Grapalat" w:hAnsi="GHEA Grapalat" w:cs="Arial"/>
          <w:iCs/>
          <w:color w:val="000000"/>
          <w:lang w:val="en-US"/>
        </w:rPr>
      </w:pPr>
    </w:p>
    <w:p w14:paraId="7A607FF4" w14:textId="77777777" w:rsidR="00BB28C8" w:rsidRPr="009F3DC7" w:rsidRDefault="00BB28C8" w:rsidP="003C69D1">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3C69D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3C69D1">
      <w:pPr>
        <w:widowControl w:val="0"/>
        <w:ind w:firstLine="567"/>
        <w:jc w:val="center"/>
        <w:rPr>
          <w:rFonts w:ascii="GHEA Grapalat" w:hAnsi="GHEA Grapalat" w:cs="Sylfaen"/>
          <w:b/>
        </w:rPr>
      </w:pPr>
    </w:p>
    <w:p w14:paraId="6456D361" w14:textId="77777777" w:rsidR="00BB28C8" w:rsidRDefault="00BB28C8" w:rsidP="003C69D1">
      <w:pPr>
        <w:rPr>
          <w:rFonts w:ascii="GHEA Grapalat" w:hAnsi="GHEA Grapalat" w:cs="Sylfaen"/>
          <w:b/>
        </w:rPr>
      </w:pPr>
      <w:r>
        <w:rPr>
          <w:rFonts w:ascii="GHEA Grapalat" w:hAnsi="GHEA Grapalat" w:cs="Sylfaen"/>
          <w:b/>
        </w:rPr>
        <w:br w:type="page"/>
      </w:r>
    </w:p>
    <w:p w14:paraId="71F80ECC"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3C69D1">
      <w:pPr>
        <w:widowControl w:val="0"/>
        <w:jc w:val="center"/>
        <w:rPr>
          <w:rFonts w:ascii="GHEA Grapalat" w:hAnsi="GHEA Grapalat" w:cs="Sylfaen"/>
        </w:rPr>
      </w:pPr>
    </w:p>
    <w:p w14:paraId="662BAAA2" w14:textId="77777777" w:rsidR="00BB28C8" w:rsidRPr="008A435E" w:rsidRDefault="00BB28C8" w:rsidP="003C69D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3C69D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3C69D1">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3C69D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3C69D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3C69D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3C69D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3C69D1">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3C69D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3C69D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3C69D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C69D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C69D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C69D1">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C69D1">
            <w:pPr>
              <w:widowControl w:val="0"/>
              <w:rPr>
                <w:rFonts w:ascii="GHEA Grapalat" w:hAnsi="GHEA Grapalat" w:cs="Sylfaen"/>
                <w:sz w:val="16"/>
                <w:szCs w:val="16"/>
              </w:rPr>
            </w:pPr>
          </w:p>
        </w:tc>
      </w:tr>
    </w:tbl>
    <w:p w14:paraId="3D60C6A1" w14:textId="77777777" w:rsidR="00BB28C8" w:rsidRPr="009F3DC7" w:rsidRDefault="00BB28C8" w:rsidP="003C69D1">
      <w:pPr>
        <w:widowControl w:val="0"/>
        <w:tabs>
          <w:tab w:val="left" w:pos="360"/>
          <w:tab w:val="left" w:pos="540"/>
        </w:tabs>
        <w:ind w:firstLine="567"/>
        <w:jc w:val="both"/>
        <w:rPr>
          <w:rFonts w:ascii="GHEA Grapalat" w:hAnsi="GHEA Grapalat" w:cs="Sylfaen"/>
        </w:rPr>
      </w:pPr>
    </w:p>
    <w:p w14:paraId="44B0D5BF" w14:textId="77777777" w:rsidR="00BB28C8" w:rsidRDefault="00BB28C8" w:rsidP="003C69D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3C69D1">
      <w:pPr>
        <w:rPr>
          <w:rFonts w:ascii="GHEA Grapalat" w:hAnsi="GHEA Grapalat"/>
        </w:rPr>
      </w:pPr>
      <w:r>
        <w:rPr>
          <w:rFonts w:ascii="GHEA Grapalat" w:hAnsi="GHEA Grapalat"/>
        </w:rPr>
        <w:br w:type="page"/>
      </w:r>
    </w:p>
    <w:p w14:paraId="06B665F2" w14:textId="77777777" w:rsidR="00BB28C8" w:rsidRPr="009F3DC7" w:rsidRDefault="00BB28C8" w:rsidP="003C69D1">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3C69D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3C69D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3C69D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C69D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C69D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C69D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3C69D1">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3C69D1">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3C69D1">
      <w:pPr>
        <w:widowControl w:val="0"/>
        <w:ind w:left="-142" w:firstLine="142"/>
        <w:jc w:val="both"/>
        <w:rPr>
          <w:rFonts w:ascii="GHEA Grapalat" w:hAnsi="GHEA Grapalat"/>
          <w:i/>
        </w:rPr>
      </w:pPr>
    </w:p>
    <w:sectPr w:rsidR="008D352C" w:rsidRPr="00B138F3" w:rsidSect="00A1398E">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D9E8F" w14:textId="77777777" w:rsidR="00F96C53" w:rsidRDefault="00F96C53">
      <w:r>
        <w:separator/>
      </w:r>
    </w:p>
  </w:endnote>
  <w:endnote w:type="continuationSeparator" w:id="0">
    <w:p w14:paraId="1DF895D2" w14:textId="77777777" w:rsidR="00F96C53" w:rsidRDefault="00F96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AB3A5" w14:textId="77777777" w:rsidR="00F96C53" w:rsidRDefault="00F96C53">
      <w:r>
        <w:separator/>
      </w:r>
    </w:p>
  </w:footnote>
  <w:footnote w:type="continuationSeparator" w:id="0">
    <w:p w14:paraId="0685FB71" w14:textId="77777777" w:rsidR="00F96C53" w:rsidRDefault="00F96C53">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65E6B9D2" w14:textId="77777777" w:rsidR="00DE0FA1" w:rsidRPr="003B5BE3" w:rsidRDefault="00DE0FA1" w:rsidP="00DE0FA1">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F738BEC" w14:textId="77777777" w:rsidR="00DE0FA1" w:rsidRDefault="00DE0FA1" w:rsidP="00DE0FA1">
      <w:pPr>
        <w:pStyle w:val="FootnoteText"/>
        <w:jc w:val="both"/>
        <w:rPr>
          <w:rFonts w:asciiTheme="minorHAnsi" w:hAnsiTheme="minorHAnsi"/>
        </w:rPr>
      </w:pPr>
    </w:p>
    <w:p w14:paraId="6ECBC661" w14:textId="77777777" w:rsidR="00DE0FA1" w:rsidRPr="00D3436F" w:rsidRDefault="00DE0FA1" w:rsidP="00DE0FA1">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A867BCA" w14:textId="77777777" w:rsidR="00DE0FA1" w:rsidRPr="000811C1" w:rsidRDefault="00DE0FA1" w:rsidP="00DE0FA1">
      <w:pPr>
        <w:pStyle w:val="FootnoteText"/>
        <w:rPr>
          <w:rFonts w:asciiTheme="minorHAnsi" w:hAnsiTheme="minorHAnsi"/>
        </w:rPr>
      </w:pP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72B9FB35" w14:textId="77777777" w:rsidR="0061787C" w:rsidRDefault="0061787C">
      <w:pPr>
        <w:pStyle w:val="FootnoteText"/>
        <w:rPr>
          <w:ins w:id="13"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6">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8">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9">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064451EC" w14:textId="77777777" w:rsidR="00037EB1" w:rsidRPr="008842CE" w:rsidRDefault="00037EB1" w:rsidP="00037EB1">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60791C5" w14:textId="77777777" w:rsidR="00037EB1" w:rsidRPr="008842CE" w:rsidRDefault="00037EB1" w:rsidP="00037EB1">
      <w:pPr>
        <w:pStyle w:val="FootnoteText"/>
        <w:jc w:val="both"/>
        <w:rPr>
          <w:rFonts w:ascii="GHEA Grapalat" w:hAnsi="GHEA Grapalat"/>
        </w:rPr>
      </w:pPr>
    </w:p>
  </w:footnote>
  <w:footnote w:id="21">
    <w:p w14:paraId="6B6FED88" w14:textId="77777777" w:rsidR="00037EB1" w:rsidRPr="008842CE" w:rsidRDefault="00037EB1" w:rsidP="00037EB1">
      <w:pPr>
        <w:pStyle w:val="FootnoteText"/>
        <w:jc w:val="both"/>
      </w:pPr>
    </w:p>
  </w:footnote>
  <w:footnote w:id="22">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ACDE81B" w14:textId="77777777" w:rsidR="009237AC" w:rsidRPr="008842CE" w:rsidRDefault="009237AC" w:rsidP="009237A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84E3330" w14:textId="77777777" w:rsidR="009237AC" w:rsidRPr="008842CE" w:rsidRDefault="009237AC" w:rsidP="009237AC">
      <w:pPr>
        <w:pStyle w:val="FootnoteText"/>
        <w:jc w:val="both"/>
        <w:rPr>
          <w:rFonts w:ascii="GHEA Grapalat" w:hAnsi="GHEA Grapalat"/>
        </w:rPr>
      </w:pPr>
    </w:p>
  </w:footnote>
  <w:footnote w:id="24">
    <w:p w14:paraId="6B0EC17B" w14:textId="77777777" w:rsidR="009237AC" w:rsidRPr="008842CE" w:rsidRDefault="009237AC" w:rsidP="009237AC">
      <w:pPr>
        <w:pStyle w:val="FootnoteText"/>
        <w:jc w:val="both"/>
      </w:pPr>
    </w:p>
  </w:footnote>
  <w:footnote w:id="25">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6">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7">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8">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9">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0">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1">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2">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3">
    <w:p w14:paraId="5CAC5035" w14:textId="77777777" w:rsidR="00E6153D" w:rsidRPr="00124BE9" w:rsidRDefault="00E6153D" w:rsidP="00E6153D">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598DF158" w14:textId="77777777" w:rsidR="00E6153D" w:rsidRPr="00124BE9" w:rsidRDefault="00E6153D" w:rsidP="00E6153D">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4">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5">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6">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B1C4A29"/>
    <w:multiLevelType w:val="hybridMultilevel"/>
    <w:tmpl w:val="7F6264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0"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3"/>
  </w:num>
  <w:num w:numId="3" w16cid:durableId="2030718160">
    <w:abstractNumId w:val="29"/>
  </w:num>
  <w:num w:numId="4" w16cid:durableId="1350065238">
    <w:abstractNumId w:val="23"/>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6"/>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8"/>
  </w:num>
  <w:num w:numId="15" w16cid:durableId="1236206832">
    <w:abstractNumId w:val="40"/>
  </w:num>
  <w:num w:numId="16" w16cid:durableId="2063365679">
    <w:abstractNumId w:val="22"/>
  </w:num>
  <w:num w:numId="17" w16cid:durableId="1482577645">
    <w:abstractNumId w:val="7"/>
  </w:num>
  <w:num w:numId="18" w16cid:durableId="985817729">
    <w:abstractNumId w:val="1"/>
  </w:num>
  <w:num w:numId="19" w16cid:durableId="1684281838">
    <w:abstractNumId w:val="24"/>
  </w:num>
  <w:num w:numId="20" w16cid:durableId="873427336">
    <w:abstractNumId w:val="24"/>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1"/>
  </w:num>
  <w:num w:numId="27" w16cid:durableId="175968425">
    <w:abstractNumId w:val="8"/>
  </w:num>
  <w:num w:numId="28" w16cid:durableId="1969243940">
    <w:abstractNumId w:val="14"/>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5"/>
  </w:num>
  <w:num w:numId="37" w16cid:durableId="1615596204">
    <w:abstractNumId w:val="17"/>
  </w:num>
  <w:num w:numId="38" w16cid:durableId="276059773">
    <w:abstractNumId w:val="37"/>
  </w:num>
  <w:num w:numId="39" w16cid:durableId="927930428">
    <w:abstractNumId w:val="32"/>
  </w:num>
  <w:num w:numId="40" w16cid:durableId="2109036091">
    <w:abstractNumId w:val="2"/>
  </w:num>
  <w:num w:numId="41" w16cid:durableId="1546330101">
    <w:abstractNumId w:val="19"/>
  </w:num>
  <w:num w:numId="42" w16cid:durableId="861406082">
    <w:abstractNumId w:val="41"/>
  </w:num>
  <w:num w:numId="43" w16cid:durableId="1093359620">
    <w:abstractNumId w:val="25"/>
  </w:num>
  <w:num w:numId="44" w16cid:durableId="1396321813">
    <w:abstractNumId w:val="27"/>
  </w:num>
  <w:num w:numId="45" w16cid:durableId="595601600">
    <w:abstractNumId w:val="5"/>
  </w:num>
  <w:num w:numId="46" w16cid:durableId="2069650865">
    <w:abstractNumId w:val="16"/>
  </w:num>
  <w:num w:numId="47" w16cid:durableId="676273256">
    <w:abstractNumId w:val="20"/>
  </w:num>
  <w:num w:numId="48" w16cid:durableId="33399240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6E58"/>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82"/>
    <w:rsid w:val="000313A6"/>
    <w:rsid w:val="000315AA"/>
    <w:rsid w:val="000316DF"/>
    <w:rsid w:val="000320D9"/>
    <w:rsid w:val="000330A3"/>
    <w:rsid w:val="00033946"/>
    <w:rsid w:val="00033B20"/>
    <w:rsid w:val="00033C85"/>
    <w:rsid w:val="00033ED4"/>
    <w:rsid w:val="00034CED"/>
    <w:rsid w:val="00036F12"/>
    <w:rsid w:val="00037DDE"/>
    <w:rsid w:val="00037EB1"/>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D30"/>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4120"/>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7C7"/>
    <w:rsid w:val="000D18B8"/>
    <w:rsid w:val="000D1BED"/>
    <w:rsid w:val="000D2527"/>
    <w:rsid w:val="000D273F"/>
    <w:rsid w:val="000D2B3D"/>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606"/>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BD4"/>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1FD"/>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B60"/>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5FF"/>
    <w:rsid w:val="00193871"/>
    <w:rsid w:val="00194598"/>
    <w:rsid w:val="00195A47"/>
    <w:rsid w:val="00195F24"/>
    <w:rsid w:val="00196487"/>
    <w:rsid w:val="00196A56"/>
    <w:rsid w:val="00196F14"/>
    <w:rsid w:val="00197051"/>
    <w:rsid w:val="001A070B"/>
    <w:rsid w:val="001A1CC1"/>
    <w:rsid w:val="001A21E7"/>
    <w:rsid w:val="001A23A6"/>
    <w:rsid w:val="001A2474"/>
    <w:rsid w:val="001A2579"/>
    <w:rsid w:val="001A2F72"/>
    <w:rsid w:val="001A32A1"/>
    <w:rsid w:val="001A3FEC"/>
    <w:rsid w:val="001A43A4"/>
    <w:rsid w:val="001A4BD9"/>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899"/>
    <w:rsid w:val="001B6FCF"/>
    <w:rsid w:val="001B708D"/>
    <w:rsid w:val="001B7ED2"/>
    <w:rsid w:val="001C07C6"/>
    <w:rsid w:val="001C0849"/>
    <w:rsid w:val="001C1570"/>
    <w:rsid w:val="001C1C0C"/>
    <w:rsid w:val="001C1DD9"/>
    <w:rsid w:val="001C301C"/>
    <w:rsid w:val="001C317A"/>
    <w:rsid w:val="001C3ACB"/>
    <w:rsid w:val="001C3D83"/>
    <w:rsid w:val="001C3F6C"/>
    <w:rsid w:val="001C57DE"/>
    <w:rsid w:val="001C6221"/>
    <w:rsid w:val="001C661D"/>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07C3"/>
    <w:rsid w:val="00201012"/>
    <w:rsid w:val="002017CB"/>
    <w:rsid w:val="0020195C"/>
    <w:rsid w:val="00201DA0"/>
    <w:rsid w:val="00201F2E"/>
    <w:rsid w:val="00202EB4"/>
    <w:rsid w:val="00202F4D"/>
    <w:rsid w:val="00202F62"/>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7BD"/>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C2F"/>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19D"/>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AD8"/>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67E"/>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AB3"/>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031"/>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378"/>
    <w:rsid w:val="00310A82"/>
    <w:rsid w:val="00310B6E"/>
    <w:rsid w:val="00310ED2"/>
    <w:rsid w:val="00311076"/>
    <w:rsid w:val="003117FE"/>
    <w:rsid w:val="0031181C"/>
    <w:rsid w:val="00311C27"/>
    <w:rsid w:val="00312737"/>
    <w:rsid w:val="003141B6"/>
    <w:rsid w:val="00315BF2"/>
    <w:rsid w:val="00316381"/>
    <w:rsid w:val="003163A5"/>
    <w:rsid w:val="003169A4"/>
    <w:rsid w:val="00316A13"/>
    <w:rsid w:val="003172A5"/>
    <w:rsid w:val="00317BD2"/>
    <w:rsid w:val="0032071C"/>
    <w:rsid w:val="00321A56"/>
    <w:rsid w:val="00321B20"/>
    <w:rsid w:val="0032221D"/>
    <w:rsid w:val="003240F7"/>
    <w:rsid w:val="00325043"/>
    <w:rsid w:val="00325546"/>
    <w:rsid w:val="003259C5"/>
    <w:rsid w:val="00325CC0"/>
    <w:rsid w:val="00326507"/>
    <w:rsid w:val="00326584"/>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792"/>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872"/>
    <w:rsid w:val="00364E7A"/>
    <w:rsid w:val="003650C5"/>
    <w:rsid w:val="00365152"/>
    <w:rsid w:val="0036520F"/>
    <w:rsid w:val="003653B7"/>
    <w:rsid w:val="0036570F"/>
    <w:rsid w:val="00365AD5"/>
    <w:rsid w:val="00366C4E"/>
    <w:rsid w:val="00367A9A"/>
    <w:rsid w:val="00367EDA"/>
    <w:rsid w:val="00367F26"/>
    <w:rsid w:val="003708EE"/>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9D1"/>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5E4"/>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46C"/>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F45"/>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87D0A"/>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9F"/>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5DA0"/>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3E1"/>
    <w:rsid w:val="00500780"/>
    <w:rsid w:val="00500C1E"/>
    <w:rsid w:val="00501516"/>
    <w:rsid w:val="0050161D"/>
    <w:rsid w:val="005020A2"/>
    <w:rsid w:val="00502397"/>
    <w:rsid w:val="005024D2"/>
    <w:rsid w:val="00503288"/>
    <w:rsid w:val="00503B5D"/>
    <w:rsid w:val="00503BFB"/>
    <w:rsid w:val="00504133"/>
    <w:rsid w:val="005042F1"/>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5F"/>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999"/>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095"/>
    <w:rsid w:val="00576B25"/>
    <w:rsid w:val="00577582"/>
    <w:rsid w:val="00577DC1"/>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1D5"/>
    <w:rsid w:val="005856C5"/>
    <w:rsid w:val="00585DD4"/>
    <w:rsid w:val="00585E16"/>
    <w:rsid w:val="00587072"/>
    <w:rsid w:val="00587521"/>
    <w:rsid w:val="00587699"/>
    <w:rsid w:val="005876A3"/>
    <w:rsid w:val="005876AD"/>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335"/>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C6809"/>
    <w:rsid w:val="005D00A5"/>
    <w:rsid w:val="005D00D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4F37"/>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94A"/>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22F"/>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6FF"/>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561"/>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BC6"/>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2EC"/>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510"/>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937"/>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67B59"/>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110"/>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6E9"/>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4F24"/>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C62"/>
    <w:rsid w:val="00830D4D"/>
    <w:rsid w:val="008311FF"/>
    <w:rsid w:val="00831C52"/>
    <w:rsid w:val="00831DC3"/>
    <w:rsid w:val="00831ECC"/>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8C"/>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BAE"/>
    <w:rsid w:val="008A4DA3"/>
    <w:rsid w:val="008A5CEA"/>
    <w:rsid w:val="008A70A4"/>
    <w:rsid w:val="008A7905"/>
    <w:rsid w:val="008B0198"/>
    <w:rsid w:val="008B0507"/>
    <w:rsid w:val="008B0EFF"/>
    <w:rsid w:val="008B1233"/>
    <w:rsid w:val="008B12AF"/>
    <w:rsid w:val="008B1605"/>
    <w:rsid w:val="008B314A"/>
    <w:rsid w:val="008B332C"/>
    <w:rsid w:val="008B3E12"/>
    <w:rsid w:val="008B4BB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37AC"/>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08DD"/>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59E2"/>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4E70"/>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19"/>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B0D"/>
    <w:rsid w:val="00A10D1E"/>
    <w:rsid w:val="00A10D1F"/>
    <w:rsid w:val="00A112E2"/>
    <w:rsid w:val="00A11E49"/>
    <w:rsid w:val="00A11F49"/>
    <w:rsid w:val="00A1275F"/>
    <w:rsid w:val="00A12A5E"/>
    <w:rsid w:val="00A12C95"/>
    <w:rsid w:val="00A134CC"/>
    <w:rsid w:val="00A1398E"/>
    <w:rsid w:val="00A13A15"/>
    <w:rsid w:val="00A14672"/>
    <w:rsid w:val="00A14685"/>
    <w:rsid w:val="00A14ED9"/>
    <w:rsid w:val="00A150A9"/>
    <w:rsid w:val="00A150D1"/>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0C4"/>
    <w:rsid w:val="00A522EF"/>
    <w:rsid w:val="00A524AC"/>
    <w:rsid w:val="00A528BF"/>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0C0B"/>
    <w:rsid w:val="00A8134C"/>
    <w:rsid w:val="00A81620"/>
    <w:rsid w:val="00A81DD5"/>
    <w:rsid w:val="00A8328A"/>
    <w:rsid w:val="00A835E3"/>
    <w:rsid w:val="00A83FDE"/>
    <w:rsid w:val="00A86287"/>
    <w:rsid w:val="00A863CC"/>
    <w:rsid w:val="00A863E1"/>
    <w:rsid w:val="00A86F00"/>
    <w:rsid w:val="00A9038F"/>
    <w:rsid w:val="00A90E28"/>
    <w:rsid w:val="00A90FCD"/>
    <w:rsid w:val="00A91B57"/>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665"/>
    <w:rsid w:val="00AB3FFE"/>
    <w:rsid w:val="00AB4EAB"/>
    <w:rsid w:val="00AB54C3"/>
    <w:rsid w:val="00AB5AF2"/>
    <w:rsid w:val="00AB5D5B"/>
    <w:rsid w:val="00AB5E50"/>
    <w:rsid w:val="00AB5EEC"/>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821"/>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2DD"/>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352"/>
    <w:rsid w:val="00B21689"/>
    <w:rsid w:val="00B217A5"/>
    <w:rsid w:val="00B217BB"/>
    <w:rsid w:val="00B225D5"/>
    <w:rsid w:val="00B2283B"/>
    <w:rsid w:val="00B22B1B"/>
    <w:rsid w:val="00B23576"/>
    <w:rsid w:val="00B237B4"/>
    <w:rsid w:val="00B240E6"/>
    <w:rsid w:val="00B25447"/>
    <w:rsid w:val="00B2561E"/>
    <w:rsid w:val="00B2572B"/>
    <w:rsid w:val="00B25FC4"/>
    <w:rsid w:val="00B2681D"/>
    <w:rsid w:val="00B2752E"/>
    <w:rsid w:val="00B304E3"/>
    <w:rsid w:val="00B305F9"/>
    <w:rsid w:val="00B30994"/>
    <w:rsid w:val="00B30BD1"/>
    <w:rsid w:val="00B31413"/>
    <w:rsid w:val="00B31D00"/>
    <w:rsid w:val="00B31DFD"/>
    <w:rsid w:val="00B32124"/>
    <w:rsid w:val="00B32C46"/>
    <w:rsid w:val="00B32D39"/>
    <w:rsid w:val="00B333DF"/>
    <w:rsid w:val="00B33451"/>
    <w:rsid w:val="00B34D92"/>
    <w:rsid w:val="00B351F5"/>
    <w:rsid w:val="00B352C1"/>
    <w:rsid w:val="00B35A54"/>
    <w:rsid w:val="00B3612B"/>
    <w:rsid w:val="00B36765"/>
    <w:rsid w:val="00B369D8"/>
    <w:rsid w:val="00B37250"/>
    <w:rsid w:val="00B4006E"/>
    <w:rsid w:val="00B40233"/>
    <w:rsid w:val="00B405BD"/>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D2B"/>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63CB"/>
    <w:rsid w:val="00B77FA6"/>
    <w:rsid w:val="00B8038B"/>
    <w:rsid w:val="00B81AD3"/>
    <w:rsid w:val="00B81EDB"/>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0D28"/>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2810"/>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3783"/>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62A"/>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4FBF"/>
    <w:rsid w:val="00C45620"/>
    <w:rsid w:val="00C45778"/>
    <w:rsid w:val="00C45B20"/>
    <w:rsid w:val="00C464BA"/>
    <w:rsid w:val="00C46BE1"/>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A1C"/>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D68"/>
    <w:rsid w:val="00C72E21"/>
    <w:rsid w:val="00C73E62"/>
    <w:rsid w:val="00C7412D"/>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2E6D"/>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8BA"/>
    <w:rsid w:val="00D10D06"/>
    <w:rsid w:val="00D11611"/>
    <w:rsid w:val="00D11703"/>
    <w:rsid w:val="00D12548"/>
    <w:rsid w:val="00D132BC"/>
    <w:rsid w:val="00D13662"/>
    <w:rsid w:val="00D13E20"/>
    <w:rsid w:val="00D13E2A"/>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3D45"/>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A70"/>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BE2"/>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6DC5"/>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D7F6C"/>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8DD"/>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4F53"/>
    <w:rsid w:val="00E45007"/>
    <w:rsid w:val="00E45ACA"/>
    <w:rsid w:val="00E45C7F"/>
    <w:rsid w:val="00E46422"/>
    <w:rsid w:val="00E46DBA"/>
    <w:rsid w:val="00E51117"/>
    <w:rsid w:val="00E51CD0"/>
    <w:rsid w:val="00E51D3B"/>
    <w:rsid w:val="00E51D78"/>
    <w:rsid w:val="00E51EEA"/>
    <w:rsid w:val="00E53782"/>
    <w:rsid w:val="00E53BE6"/>
    <w:rsid w:val="00E54297"/>
    <w:rsid w:val="00E5471A"/>
    <w:rsid w:val="00E54B2C"/>
    <w:rsid w:val="00E5510F"/>
    <w:rsid w:val="00E55C63"/>
    <w:rsid w:val="00E55D53"/>
    <w:rsid w:val="00E55EBF"/>
    <w:rsid w:val="00E560CB"/>
    <w:rsid w:val="00E569EA"/>
    <w:rsid w:val="00E6008B"/>
    <w:rsid w:val="00E60239"/>
    <w:rsid w:val="00E6044F"/>
    <w:rsid w:val="00E60526"/>
    <w:rsid w:val="00E6153D"/>
    <w:rsid w:val="00E62344"/>
    <w:rsid w:val="00E6288F"/>
    <w:rsid w:val="00E63619"/>
    <w:rsid w:val="00E6367A"/>
    <w:rsid w:val="00E63C8D"/>
    <w:rsid w:val="00E64337"/>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CF3"/>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D2"/>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0F85"/>
    <w:rsid w:val="00F01D1E"/>
    <w:rsid w:val="00F02639"/>
    <w:rsid w:val="00F02F00"/>
    <w:rsid w:val="00F04430"/>
    <w:rsid w:val="00F04AA1"/>
    <w:rsid w:val="00F04FC3"/>
    <w:rsid w:val="00F06F30"/>
    <w:rsid w:val="00F0759D"/>
    <w:rsid w:val="00F102AB"/>
    <w:rsid w:val="00F115E6"/>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2DC"/>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866"/>
    <w:rsid w:val="00F839B3"/>
    <w:rsid w:val="00F83B76"/>
    <w:rsid w:val="00F83E0A"/>
    <w:rsid w:val="00F8462A"/>
    <w:rsid w:val="00F855BB"/>
    <w:rsid w:val="00F85DFC"/>
    <w:rsid w:val="00F85F62"/>
    <w:rsid w:val="00F86162"/>
    <w:rsid w:val="00F86ED5"/>
    <w:rsid w:val="00F871C2"/>
    <w:rsid w:val="00F87FD4"/>
    <w:rsid w:val="00F914CF"/>
    <w:rsid w:val="00F91818"/>
    <w:rsid w:val="00F919EA"/>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6C5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A0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831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31ECC"/>
    <w:rPr>
      <w:rFonts w:ascii="Courier New" w:hAnsi="Courier New" w:cs="Courier New"/>
      <w:lang w:val="en-US" w:eastAsia="en-US" w:bidi="ar-SA"/>
    </w:rPr>
  </w:style>
  <w:style w:type="character" w:customStyle="1" w:styleId="y2iqfc">
    <w:name w:val="y2iqfc"/>
    <w:basedOn w:val="DefaultParagraphFont"/>
    <w:rsid w:val="0083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07161486">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18934064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8132472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466348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59044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4348</TotalTime>
  <Pages>94</Pages>
  <Words>24702</Words>
  <Characters>140802</Characters>
  <Application>Microsoft Office Word</Application>
  <DocSecurity>0</DocSecurity>
  <Lines>1173</Lines>
  <Paragraphs>330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165174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1929</cp:revision>
  <cp:lastPrinted>2018-02-16T07:12:00Z</cp:lastPrinted>
  <dcterms:created xsi:type="dcterms:W3CDTF">2019-10-28T07:04:00Z</dcterms:created>
  <dcterms:modified xsi:type="dcterms:W3CDTF">2024-12-12T04:35:00Z</dcterms:modified>
</cp:coreProperties>
</file>